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FBD" w:rsidRDefault="000021F8">
      <w:r>
        <w:rPr>
          <w:noProof/>
        </w:rPr>
        <w:drawing>
          <wp:anchor distT="0" distB="0" distL="114300" distR="114300" simplePos="0" relativeHeight="251663360" behindDoc="1" locked="0" layoutInCell="1" allowOverlap="1" wp14:anchorId="6A678206" wp14:editId="1FF40F13">
            <wp:simplePos x="0" y="0"/>
            <wp:positionH relativeFrom="column">
              <wp:posOffset>7852410</wp:posOffset>
            </wp:positionH>
            <wp:positionV relativeFrom="paragraph">
              <wp:posOffset>-110490</wp:posOffset>
            </wp:positionV>
            <wp:extent cx="1638935" cy="459740"/>
            <wp:effectExtent l="0" t="0" r="0" b="0"/>
            <wp:wrapTight wrapText="bothSides">
              <wp:wrapPolygon edited="0">
                <wp:start x="0" y="0"/>
                <wp:lineTo x="0" y="20586"/>
                <wp:lineTo x="21341" y="20586"/>
                <wp:lineTo x="21341" y="0"/>
                <wp:lineTo x="0" y="0"/>
              </wp:wrapPolygon>
            </wp:wrapTight>
            <wp:docPr id="3" name="Obrázok 3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35" cy="45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71DAF">
        <w:rPr>
          <w:rFonts w:ascii="MetaNormal-Roman" w:hAnsi="MetaNormal-Roman"/>
          <w:noProof/>
        </w:rPr>
        <w:drawing>
          <wp:anchor distT="0" distB="0" distL="114300" distR="114300" simplePos="0" relativeHeight="251661312" behindDoc="0" locked="0" layoutInCell="1" allowOverlap="1" wp14:anchorId="70F31F25" wp14:editId="39FEC714">
            <wp:simplePos x="0" y="0"/>
            <wp:positionH relativeFrom="column">
              <wp:posOffset>3948430</wp:posOffset>
            </wp:positionH>
            <wp:positionV relativeFrom="paragraph">
              <wp:posOffset>-247650</wp:posOffset>
            </wp:positionV>
            <wp:extent cx="1226820" cy="755015"/>
            <wp:effectExtent l="0" t="0" r="0" b="6985"/>
            <wp:wrapNone/>
            <wp:docPr id="2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820" cy="755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7E280ED2" wp14:editId="61CD9635">
            <wp:simplePos x="0" y="0"/>
            <wp:positionH relativeFrom="column">
              <wp:posOffset>243205</wp:posOffset>
            </wp:positionH>
            <wp:positionV relativeFrom="paragraph">
              <wp:posOffset>-111125</wp:posOffset>
            </wp:positionV>
            <wp:extent cx="558800" cy="471170"/>
            <wp:effectExtent l="0" t="0" r="0" b="5080"/>
            <wp:wrapTight wrapText="bothSides">
              <wp:wrapPolygon edited="0">
                <wp:start x="2209" y="0"/>
                <wp:lineTo x="0" y="13973"/>
                <wp:lineTo x="0" y="19213"/>
                <wp:lineTo x="4418" y="20960"/>
                <wp:lineTo x="16200" y="20960"/>
                <wp:lineTo x="20618" y="19213"/>
                <wp:lineTo x="20618" y="13973"/>
                <wp:lineTo x="16936" y="13973"/>
                <wp:lineTo x="19145" y="9606"/>
                <wp:lineTo x="18409" y="0"/>
                <wp:lineTo x="2209" y="0"/>
              </wp:wrapPolygon>
            </wp:wrapTight>
            <wp:docPr id="1" name="Obrázok 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47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83D82" w:rsidRDefault="00E83D82"/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541125">
        <w:trPr>
          <w:trHeight w:val="1453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2"/>
            </w:r>
          </w:p>
        </w:tc>
      </w:tr>
      <w:tr w:rsidR="00E83D82" w:rsidRPr="00C05D70" w:rsidTr="00B71DAF">
        <w:trPr>
          <w:trHeight w:val="794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83D82" w:rsidRPr="00C05D70" w:rsidTr="00B71DAF">
        <w:trPr>
          <w:trHeight w:val="794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E83D82" w:rsidRPr="00541125" w:rsidRDefault="001A37BB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770188" w:rsidRPr="00C05D70" w:rsidTr="00B71DAF">
        <w:trPr>
          <w:trHeight w:val="851"/>
          <w:jc w:val="center"/>
        </w:trPr>
        <w:tc>
          <w:tcPr>
            <w:tcW w:w="4390" w:type="dxa"/>
            <w:vAlign w:val="center"/>
          </w:tcPr>
          <w:p w:rsidR="00770188" w:rsidRPr="00C05D70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8C2671" w:rsidRDefault="008C2671" w:rsidP="00B71DAF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77018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77018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>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</w:t>
            </w:r>
          </w:p>
          <w:p w:rsidR="00770188" w:rsidRPr="00E52A48" w:rsidRDefault="008C2671" w:rsidP="00B71DAF">
            <w:pPr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Č</w:t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>asť A: Projekty zamerané na deinštitucionalizáciu poskytovania sociálnych služieb a zabezpečenia výkonu opatrení sociálnoprávnej ochrany detí a sociálnej kurately v zariadení z inštitucionálnej formy na komunitnú</w:t>
            </w:r>
          </w:p>
        </w:tc>
      </w:tr>
      <w:tr w:rsidR="00E83D82" w:rsidRPr="00C05D70" w:rsidTr="00B71DAF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B71DAF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B71DAF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B71DAF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E83D82" w:rsidRDefault="00E83D82"/>
    <w:p w:rsidR="00B44686" w:rsidRDefault="00B44686" w:rsidP="00B71DAF">
      <w:pPr>
        <w:spacing w:after="0" w:line="240" w:lineRule="auto"/>
      </w:pPr>
    </w:p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14"/>
        <w:gridCol w:w="3696"/>
        <w:gridCol w:w="3118"/>
        <w:gridCol w:w="1134"/>
        <w:gridCol w:w="6521"/>
      </w:tblGrid>
      <w:tr w:rsidR="00E83D82" w:rsidRPr="00C05D70" w:rsidTr="00B71DAF">
        <w:trPr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69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3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652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</w:tr>
      <w:tr w:rsidR="008C2671" w:rsidRPr="00C05D70" w:rsidTr="00B71DAF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Pr="00C05D70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B71DAF" w:rsidRDefault="008C2671" w:rsidP="00B71DAF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2671" w:rsidRPr="00C05D70" w:rsidRDefault="00195126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249308477"/>
                <w:placeholder>
                  <w:docPart w:val="6673A943BAAA427B9013061A53CE4B0E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8C2671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Pr="00C05D70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E764E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B71DAF" w:rsidRDefault="008C2671" w:rsidP="00B71DAF">
            <w:pPr>
              <w:rPr>
                <w:spacing w:val="-2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2671" w:rsidRPr="00C05D70" w:rsidRDefault="00195126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843790378"/>
                <w:placeholder>
                  <w:docPart w:val="AE359A44DB2A4888A5CB4EC0543B61FC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8C2671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53324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1.3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legislatívou SR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A817FA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813210305"/>
            <w:placeholder>
              <w:docPart w:val="4001FAA6F4814DB58DF148C06565315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1.4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A817F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príslušnými národnými stratégiami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A817FA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989168017"/>
            <w:placeholder>
              <w:docPart w:val="717EAB23EA304375AD2A157F2637F34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1.5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A817F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transformačným plánom zariadenia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A817FA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007161951"/>
            <w:placeholder>
              <w:docPart w:val="F4C8D62504D64923B125C31653B5130B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1.6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A817F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horizontálnym princípom nediskriminácia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A817FA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39278059"/>
            <w:placeholder>
              <w:docPart w:val="3C7B8C016947408A950CACFF673143CE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483898507"/>
            <w:placeholder>
              <w:docPart w:val="3955BC3DFBC244BCBDD5FB46B17449B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572197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6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029523495"/>
            <w:placeholder>
              <w:docPart w:val="D2CB5F866A7C4DE490272CEB7D2B5F6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4.3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33045621"/>
            <w:placeholder>
              <w:docPart w:val="9F3A8B5E686E486CB723D322D57BC9AE"/>
            </w:placeholder>
            <w:showingPlcHdr/>
            <w:comboBox>
              <w:listItem w:displayText="nie (0)" w:value="nie (0)"/>
              <w:listItem w:displayText="áno (1)" w:value="áno (1)"/>
              <w:listItem w:displayText="N/A" w:value="N/A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 w:rsidP="00B90F9C">
      <w:pPr>
        <w:spacing w:after="0"/>
      </w:pPr>
    </w:p>
    <w:tbl>
      <w:tblPr>
        <w:tblStyle w:val="Mriekatabuky"/>
        <w:tblW w:w="15322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2492"/>
      </w:tblGrid>
      <w:tr w:rsidR="0041095F" w:rsidRPr="00C05D70" w:rsidTr="00B90F9C">
        <w:trPr>
          <w:trHeight w:val="761"/>
        </w:trPr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492" w:type="dxa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B90F9C">
        <w:tc>
          <w:tcPr>
            <w:tcW w:w="15322" w:type="dxa"/>
            <w:gridSpan w:val="2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701"/>
        </w:trPr>
        <w:tc>
          <w:tcPr>
            <w:tcW w:w="15322" w:type="dxa"/>
            <w:gridSpan w:val="2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47284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96C13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A96C13" w:rsidRPr="00C05D70" w:rsidRDefault="00A96C13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lastRenderedPageBreak/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A96C13" w:rsidRPr="00C05D70" w:rsidRDefault="00A96C13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/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B90F9C">
        <w:trPr>
          <w:trHeight w:val="840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315CC9" w:rsidRDefault="0041095F" w:rsidP="00315CC9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 </w:t>
            </w:r>
            <w:r w:rsidR="00160117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160117">
              <w:t>.</w:t>
            </w:r>
            <w:r w:rsidR="00315CC9">
              <w:t xml:space="preserve"> </w:t>
            </w:r>
            <w:r w:rsidR="00315CC9">
              <w:rPr>
                <w:rStyle w:val="Odkaznapoznmkupodiarou"/>
              </w:rPr>
              <w:footnoteReference w:id="12"/>
            </w:r>
            <w:r w:rsidR="00315CC9">
              <w:rPr>
                <w:rFonts w:eastAsiaTheme="minorHAnsi" w:cs="Times New Roman"/>
                <w:szCs w:val="24"/>
              </w:rPr>
              <w:t xml:space="preserve"> </w:t>
            </w:r>
          </w:p>
          <w:p w:rsidR="0041095F" w:rsidRPr="00C05D70" w:rsidRDefault="0041095F" w:rsidP="00160117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3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96C13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  <w:r w:rsidR="00472845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A96C13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5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D227FA" w:rsidRDefault="00D227FA" w:rsidP="00B90F9C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41095F" w:rsidRPr="00C05D70" w:rsidTr="00541125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41095F" w:rsidRPr="0041095F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7"/>
            </w:r>
          </w:p>
          <w:p w:rsidR="0041095F" w:rsidRPr="00C05D70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8"/>
            </w:r>
          </w:p>
        </w:tc>
      </w:tr>
      <w:tr w:rsidR="0041095F" w:rsidRPr="00C05D70" w:rsidTr="00B71DAF">
        <w:trPr>
          <w:trHeight w:val="794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004" w:type="dxa"/>
            <w:vAlign w:val="center"/>
          </w:tcPr>
          <w:p w:rsidR="0041095F" w:rsidRPr="00E52A48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8C2671" w:rsidRPr="00C05D70" w:rsidTr="00B71DAF">
        <w:trPr>
          <w:trHeight w:val="794"/>
          <w:jc w:val="center"/>
        </w:trPr>
        <w:tc>
          <w:tcPr>
            <w:tcW w:w="4106" w:type="dxa"/>
            <w:vAlign w:val="center"/>
          </w:tcPr>
          <w:p w:rsidR="008C2671" w:rsidRPr="00C05D70" w:rsidRDefault="008C2671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8C2671" w:rsidRPr="00D60283" w:rsidRDefault="008C2671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8C2671" w:rsidRPr="00C05D70" w:rsidTr="00B71DAF">
        <w:trPr>
          <w:trHeight w:val="851"/>
          <w:jc w:val="center"/>
        </w:trPr>
        <w:tc>
          <w:tcPr>
            <w:tcW w:w="4106" w:type="dxa"/>
            <w:vAlign w:val="center"/>
          </w:tcPr>
          <w:p w:rsidR="008C2671" w:rsidRPr="00C05D70" w:rsidRDefault="008C2671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8C2671" w:rsidRDefault="008C2671" w:rsidP="00B05C16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2.1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>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</w:t>
            </w:r>
          </w:p>
          <w:p w:rsidR="008C2671" w:rsidRPr="00E52A48" w:rsidRDefault="008C2671" w:rsidP="00B71DAF">
            <w:pPr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Č</w:t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>asť A: Projekty zamerané na deinštitucionalizáciu poskytovania sociálnych služieb a zabezpečenia výkonu opatrení sociálnoprávnej ochrany detí a sociálnej kurately v zariadení z inštitucionálnej formy na komunitnú</w:t>
            </w:r>
          </w:p>
        </w:tc>
      </w:tr>
      <w:tr w:rsidR="0041095F" w:rsidRPr="00C05D70" w:rsidTr="00B71DAF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B71DAF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B71DAF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B71DAF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41095F" w:rsidRDefault="0041095F"/>
    <w:p w:rsidR="0041095F" w:rsidRDefault="0041095F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AE6EF6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70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9"/>
            </w:r>
          </w:p>
        </w:tc>
        <w:tc>
          <w:tcPr>
            <w:tcW w:w="3117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1156" w:type="dxa"/>
            <w:shd w:val="clear" w:color="auto" w:fill="CCFFFF"/>
            <w:vAlign w:val="center"/>
          </w:tcPr>
          <w:p w:rsidR="00E83D82" w:rsidRPr="00290A6E" w:rsidRDefault="00E83D82" w:rsidP="00B71D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6" w:type="dxa"/>
            <w:shd w:val="clear" w:color="auto" w:fill="CCFFFF"/>
            <w:vAlign w:val="center"/>
          </w:tcPr>
          <w:p w:rsidR="00E83D82" w:rsidRPr="00290A6E" w:rsidRDefault="00E83D82" w:rsidP="00B71D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327" w:type="dxa"/>
            <w:shd w:val="clear" w:color="auto" w:fill="CCFFFF"/>
            <w:vAlign w:val="center"/>
          </w:tcPr>
          <w:p w:rsidR="00E83D82" w:rsidRPr="00290A6E" w:rsidRDefault="00E83D82" w:rsidP="00C414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="00C414AA"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RPr="00C05D70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1.7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C05D70" w:rsidRDefault="003739C8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668F3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minimalizácii vplyvu zastavaného prostredia na lokálne klimatické podmienky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Pr="00C05D70" w:rsidRDefault="003739C8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739C8" w:rsidRPr="00C05D70" w:rsidRDefault="00195126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178232535"/>
                <w:placeholder>
                  <w:docPart w:val="F434F4E3ADFD483B82733153EFF6EEA8"/>
                </w:placeholder>
                <w:showingPlcHdr/>
                <w:comboBox>
                  <w:listItem w:displayText="0 " w:value="0 "/>
                  <w:listItem w:displayText="2" w:value="2"/>
                </w:comboBox>
              </w:sdtPr>
              <w:sdtEndPr/>
              <w:sdtContent>
                <w:r w:rsidR="003739C8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3739C8" w:rsidRPr="00C05D70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RPr="00C05D70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1.8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125176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2668F3">
              <w:rPr>
                <w:rFonts w:ascii="Arial" w:hAnsi="Arial" w:cs="Arial"/>
                <w:color w:val="000000" w:themeColor="text1"/>
                <w:sz w:val="19"/>
                <w:szCs w:val="19"/>
              </w:rPr>
              <w:t>Previazanosť projektu s OP Ľudské zdroje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Default="003739C8" w:rsidP="00B71DAF">
            <w:r w:rsidRPr="002668F3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739C8" w:rsidRDefault="00195126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447122979"/>
                <w:placeholder>
                  <w:docPart w:val="944B19F7F68D4225BADBDAFB7B443281"/>
                </w:placeholder>
                <w:showingPlcHdr/>
                <w:comboBox>
                  <w:listItem w:displayText="0 " w:value="0 "/>
                  <w:listItem w:displayText="6" w:value="6"/>
                </w:comboBox>
              </w:sdtPr>
              <w:sdtEndPr/>
              <w:sdtContent>
                <w:r w:rsidR="003739C8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3739C8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ind w:right="-536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RPr="00C05D70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1.9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125176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2668F3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Default="003739C8" w:rsidP="00B71DAF">
            <w:r w:rsidRPr="002668F3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739C8" w:rsidRDefault="00195126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21392176"/>
                <w:placeholder>
                  <w:docPart w:val="CC0E88D9A3A14C19A78EA19643451DDA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3739C8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3739C8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125176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Default="003739C8" w:rsidP="00B71DAF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739C8" w:rsidRDefault="00195126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818681951"/>
                <w:placeholder>
                  <w:docPart w:val="FA409F0B384F459EAD5134065E947307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3739C8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3739C8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125176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Default="003739C8" w:rsidP="00B71DAF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739C8" w:rsidRDefault="00195126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352085733"/>
                <w:placeholder>
                  <w:docPart w:val="4501C13BF2EF410980E8199FFE78B66B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3739C8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3739C8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125176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Default="003739C8" w:rsidP="00B71DAF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739C8" w:rsidRDefault="00195126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919225644"/>
                <w:placeholder>
                  <w:docPart w:val="D73BA8E6E2754941A7E16B1B37123DDC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3739C8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3739C8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RPr="00C05D70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016B9C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99561D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prioritným oblastiam deinštitucionalizácie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Default="003739C8" w:rsidP="00B71DAF"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739C8" w:rsidRDefault="00195126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957494985"/>
                <w:placeholder>
                  <w:docPart w:val="51254DDDD73F45B6AC94B3A7EE2CCF3F"/>
                </w:placeholder>
                <w:showingPlcHdr/>
                <w:comboBox>
                  <w:listItem w:displayText="0 " w:value="0 "/>
                  <w:listItem w:displayText="4" w:value="4"/>
                  <w:listItem w:displayText="9" w:value="9"/>
                </w:comboBox>
              </w:sdtPr>
              <w:sdtEndPr/>
              <w:sdtContent>
                <w:r w:rsidR="003739C8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3739C8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9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B44686" w:rsidRDefault="00B44686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2.5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FE0EF9" w:rsidDel="00D227FA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99561D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znižovaniu inštitucionálneho poskytovania sociálnych služieb / vykonávania opatrení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Pr="00E40A77" w:rsidDel="00D227FA" w:rsidRDefault="003739C8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788506395"/>
            <w:placeholder>
              <w:docPart w:val="F840B15912CE4A83A99FBA71049111FA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3739C8" w:rsidDel="00D227FA" w:rsidRDefault="003739C8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2.6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FE0EF9" w:rsidDel="00D227FA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99561D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začleňovaniu prijímateľov sociálnej služby do spoločnosti a na trh práce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Pr="00E40A77" w:rsidDel="00D227FA" w:rsidRDefault="003739C8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89276673"/>
            <w:placeholder>
              <w:docPart w:val="A6F3D28B9317486EACFD7F0B396F8020"/>
            </w:placeholder>
            <w:showingPlcHdr/>
            <w:comboBox>
              <w:listItem w:displayText="0 " w:value="0 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3739C8" w:rsidDel="00D227FA" w:rsidRDefault="003739C8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2.7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FE0EF9" w:rsidDel="00D227FA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99561D">
              <w:rPr>
                <w:rFonts w:ascii="Arial" w:hAnsi="Arial" w:cs="Arial"/>
                <w:color w:val="000000" w:themeColor="text1"/>
                <w:sz w:val="19"/>
                <w:szCs w:val="19"/>
              </w:rPr>
              <w:t>Práca s rodinou v zariadeniach SPODSK a sociálnych služieb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Pr="00E40A77" w:rsidDel="00D227FA" w:rsidRDefault="003739C8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99561D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234852187"/>
            <w:placeholder>
              <w:docPart w:val="811541ECFBA04249A8DDEC3FEF114540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3739C8" w:rsidDel="00D227FA" w:rsidRDefault="003739C8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2.8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FE0EF9" w:rsidDel="00D227FA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99561D">
              <w:rPr>
                <w:rFonts w:ascii="Arial" w:hAnsi="Arial" w:cs="Arial"/>
                <w:color w:val="000000" w:themeColor="text1"/>
                <w:sz w:val="19"/>
                <w:szCs w:val="19"/>
              </w:rPr>
              <w:t>Umiestnenie zariadenia v objektoch NKP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Pr="00E40A77" w:rsidDel="00D227FA" w:rsidRDefault="003739C8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99561D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753362577"/>
            <w:placeholder>
              <w:docPart w:val="7F0C1F47436E47DE8C6E1F0517EADE6C"/>
            </w:placeholder>
            <w:showingPlcHdr/>
            <w:comboBox>
              <w:listItem w:displayText="0 " w:value="0 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3739C8" w:rsidDel="00D227FA" w:rsidRDefault="003739C8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FE0EF9" w:rsidDel="00D227FA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Pr="00E40A77" w:rsidDel="00D227FA" w:rsidRDefault="003739C8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075351427"/>
            <w:placeholder>
              <w:docPart w:val="3D1D191F0C0B47F69FF98EDC73C6BEDA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3739C8" w:rsidDel="00D227FA" w:rsidRDefault="003739C8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FE0EF9" w:rsidDel="00D227FA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Pr="00E40A77" w:rsidDel="00D227FA" w:rsidRDefault="003739C8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951068412"/>
            <w:placeholder>
              <w:docPart w:val="4F807AC65E4C47E7B24321063B6630C7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3739C8" w:rsidDel="00D227FA" w:rsidRDefault="003739C8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FE0EF9" w:rsidDel="00D227FA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Pr="00E40A77" w:rsidDel="00D227FA" w:rsidRDefault="003739C8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13800120"/>
            <w:placeholder>
              <w:docPart w:val="E51E560AD20B41FFA9334FD113BA9FF0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3739C8" w:rsidDel="00D227FA" w:rsidRDefault="003739C8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FE0EF9" w:rsidDel="00D227FA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Pr="00E40A77" w:rsidDel="00D227FA" w:rsidRDefault="003739C8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36024329"/>
            <w:placeholder>
              <w:docPart w:val="1A72091C91AF4A80AC3C1AAC9C54D7EE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3739C8" w:rsidDel="00D227FA" w:rsidRDefault="003739C8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/>
    <w:p w:rsidR="00AE6EF6" w:rsidRDefault="00AE6EF6">
      <w:r>
        <w:br w:type="page"/>
      </w:r>
    </w:p>
    <w:p w:rsidR="00533240" w:rsidRPr="00DF6F58" w:rsidRDefault="00533240" w:rsidP="00533240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 w:rsidRPr="00DF6F58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9"/>
        <w:tblW w:w="498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0"/>
        <w:gridCol w:w="9777"/>
        <w:gridCol w:w="1160"/>
        <w:gridCol w:w="1488"/>
        <w:gridCol w:w="1139"/>
      </w:tblGrid>
      <w:tr w:rsidR="00533240" w:rsidRPr="00DF6F58" w:rsidTr="00177010">
        <w:tc>
          <w:tcPr>
            <w:tcW w:w="58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1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37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48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Hodnotenie/</w:t>
            </w: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 xml:space="preserve"> </w:t>
            </w: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bodová škála</w:t>
            </w:r>
          </w:p>
        </w:tc>
        <w:tc>
          <w:tcPr>
            <w:tcW w:w="3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533240" w:rsidRPr="00DF6F58" w:rsidTr="00177010">
        <w:trPr>
          <w:trHeight w:val="180"/>
        </w:trPr>
        <w:tc>
          <w:tcPr>
            <w:tcW w:w="580" w:type="pct"/>
            <w:vMerge w:val="restart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3186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</w:t>
            </w:r>
            <w:r w:rsidRPr="00DF6F58" w:rsidDel="00FC20A0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IROP</w:t>
            </w:r>
          </w:p>
        </w:tc>
        <w:tc>
          <w:tcPr>
            <w:tcW w:w="378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177010">
        <w:trPr>
          <w:trHeight w:val="180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1.2 Súlad projektu s Regionálnou integrovanou územnou stratégiou</w:t>
            </w:r>
          </w:p>
        </w:tc>
        <w:tc>
          <w:tcPr>
            <w:tcW w:w="378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177010">
        <w:trPr>
          <w:trHeight w:val="180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533240" w:rsidRPr="00DF6F58" w:rsidRDefault="00533240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1.3. Súlad projektu s legislatívou SR</w:t>
            </w:r>
          </w:p>
        </w:tc>
        <w:tc>
          <w:tcPr>
            <w:tcW w:w="378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177010">
        <w:trPr>
          <w:trHeight w:val="19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4</w:t>
            </w: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príslušnými národnými stratégiami</w:t>
            </w:r>
          </w:p>
        </w:tc>
        <w:tc>
          <w:tcPr>
            <w:tcW w:w="378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177010">
        <w:trPr>
          <w:trHeight w:val="211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533240" w:rsidRPr="00DF6F58" w:rsidRDefault="00533240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5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Súlad projektu s transformačných plánom zariadenia</w:t>
            </w:r>
          </w:p>
        </w:tc>
        <w:tc>
          <w:tcPr>
            <w:tcW w:w="378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177010">
        <w:trPr>
          <w:trHeight w:val="19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533240" w:rsidRPr="00DF6F58" w:rsidRDefault="00533240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6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>Súlad projektu s horizontálnym princípom nediskriminácia</w:t>
            </w:r>
          </w:p>
        </w:tc>
        <w:tc>
          <w:tcPr>
            <w:tcW w:w="378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177010">
        <w:trPr>
          <w:trHeight w:val="19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533240" w:rsidRPr="00DF6F58" w:rsidRDefault="00533240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/>
                <w:sz w:val="19"/>
                <w:szCs w:val="19"/>
              </w:rPr>
              <w:t>1.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7</w:t>
            </w:r>
            <w:r w:rsidRPr="00DF6F58">
              <w:rPr>
                <w:rFonts w:ascii="Arial" w:hAnsi="Arial" w:cs="Arial"/>
                <w:color w:val="000000"/>
                <w:sz w:val="19"/>
                <w:szCs w:val="19"/>
              </w:rPr>
              <w:t xml:space="preserve"> Príspevok projektu k minimalizácii vplyvu zastavaného prostredia na lokálne klimatické podmienky</w:t>
            </w:r>
          </w:p>
        </w:tc>
        <w:tc>
          <w:tcPr>
            <w:tcW w:w="378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533240" w:rsidRPr="00DF6F58" w:rsidTr="00177010">
        <w:trPr>
          <w:trHeight w:val="19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533240" w:rsidRPr="00DF6F58" w:rsidRDefault="00533240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8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Previazanosť projektu s OP Ľudské zdroje</w:t>
            </w:r>
          </w:p>
        </w:tc>
        <w:tc>
          <w:tcPr>
            <w:tcW w:w="378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533240" w:rsidRPr="00DF6F58" w:rsidTr="00177010">
        <w:trPr>
          <w:trHeight w:val="19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533240" w:rsidRPr="00DF6F58" w:rsidRDefault="00533240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9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Príspevok projektu k integrovaným operáciám</w:t>
            </w:r>
          </w:p>
        </w:tc>
        <w:tc>
          <w:tcPr>
            <w:tcW w:w="378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533240" w:rsidRPr="00DF6F58" w:rsidTr="00177010">
        <w:trPr>
          <w:trHeight w:val="195"/>
        </w:trPr>
        <w:tc>
          <w:tcPr>
            <w:tcW w:w="580" w:type="pct"/>
            <w:vMerge/>
            <w:tcBorders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64" w:type="pct"/>
            <w:gridSpan w:val="2"/>
            <w:tcBorders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85" w:type="pct"/>
            <w:tcBorders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11</w:t>
            </w:r>
          </w:p>
        </w:tc>
      </w:tr>
      <w:tr w:rsidR="00533240" w:rsidRPr="00DF6F58" w:rsidTr="00177010">
        <w:trPr>
          <w:trHeight w:val="274"/>
        </w:trPr>
        <w:tc>
          <w:tcPr>
            <w:tcW w:w="580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hAnsi="Arial" w:cs="Arial"/>
                <w:b/>
                <w:sz w:val="19"/>
                <w:szCs w:val="19"/>
              </w:rPr>
              <w:t>Navrhovaný spôsob realizácie projektu</w:t>
            </w:r>
          </w:p>
        </w:tc>
        <w:tc>
          <w:tcPr>
            <w:tcW w:w="3186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ind w:left="315" w:hanging="315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situácii a k stanoveným cieľom  projektu</w:t>
            </w:r>
          </w:p>
        </w:tc>
        <w:tc>
          <w:tcPr>
            <w:tcW w:w="37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533240" w:rsidRPr="00DF6F58" w:rsidTr="00177010">
        <w:trPr>
          <w:trHeight w:val="246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533240" w:rsidRPr="00DF6F58" w:rsidTr="00177010">
        <w:trPr>
          <w:trHeight w:val="176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ind w:left="315" w:hanging="315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533240" w:rsidRPr="00DF6F58" w:rsidTr="00177010">
        <w:trPr>
          <w:trHeight w:val="225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4</w:t>
            </w: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prioritným oblastiam deinštitucionalizácie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9</w:t>
            </w:r>
          </w:p>
        </w:tc>
      </w:tr>
      <w:tr w:rsidR="00533240" w:rsidRPr="00DF6F58" w:rsidTr="00177010">
        <w:trPr>
          <w:trHeight w:val="165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5</w:t>
            </w: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znižovaniu inštitucionálneho poskytovania sociálnych služieb / vykonávania opatrení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533240" w:rsidRPr="00DF6F58" w:rsidTr="00177010">
        <w:trPr>
          <w:trHeight w:val="165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2.6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začleňovaniu prijímateľov sociálnej služby do spoločnosti a na trh práce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533240" w:rsidRPr="00DF6F58" w:rsidTr="00177010">
        <w:trPr>
          <w:trHeight w:val="165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7</w:t>
            </w: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Práca s rodinou v zariadeniach SPODSK a sociálnych služieb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533240" w:rsidRPr="00DF6F58" w:rsidTr="00177010">
        <w:trPr>
          <w:trHeight w:val="165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2.8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Umiestnenie zariadenia v objektoch NKP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533240" w:rsidRPr="00DF6F58" w:rsidTr="00177010">
        <w:trPr>
          <w:trHeight w:val="165"/>
        </w:trPr>
        <w:tc>
          <w:tcPr>
            <w:tcW w:w="580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64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38</w:t>
            </w:r>
          </w:p>
        </w:tc>
      </w:tr>
      <w:tr w:rsidR="00533240" w:rsidRPr="00DF6F58" w:rsidTr="00177010">
        <w:trPr>
          <w:trHeight w:val="180"/>
        </w:trPr>
        <w:tc>
          <w:tcPr>
            <w:tcW w:w="580" w:type="pct"/>
            <w:vMerge w:val="restart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186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3.1 Posúdenie administratívnych a odborných kapacít na riadenie a realizáciu projektu</w:t>
            </w:r>
          </w:p>
        </w:tc>
        <w:tc>
          <w:tcPr>
            <w:tcW w:w="378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533240" w:rsidRPr="00DF6F58" w:rsidTr="00177010">
        <w:trPr>
          <w:trHeight w:val="22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378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533240" w:rsidRPr="00DF6F58" w:rsidTr="00177010">
        <w:trPr>
          <w:trHeight w:val="225"/>
        </w:trPr>
        <w:tc>
          <w:tcPr>
            <w:tcW w:w="580" w:type="pct"/>
            <w:vMerge/>
            <w:tcBorders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64" w:type="pct"/>
            <w:gridSpan w:val="2"/>
            <w:tcBorders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85" w:type="pct"/>
            <w:tcBorders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533240" w:rsidRPr="00DF6F58" w:rsidTr="00177010">
        <w:trPr>
          <w:trHeight w:val="105"/>
        </w:trPr>
        <w:tc>
          <w:tcPr>
            <w:tcW w:w="580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3186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4.1 Vecná oprávnenosť výdavkov projektu - obsahová oprávnenosť, účelnosť a účinnosť</w:t>
            </w:r>
          </w:p>
        </w:tc>
        <w:tc>
          <w:tcPr>
            <w:tcW w:w="37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177010">
        <w:trPr>
          <w:trHeight w:val="164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177010">
        <w:trPr>
          <w:trHeight w:val="213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4.3 Finančná udržateľnosť projektu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177010">
        <w:trPr>
          <w:trHeight w:val="130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4.4 Miera vecnej oprávnenosti výdavkov projektu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533240" w:rsidRPr="00DF6F58" w:rsidTr="00177010">
        <w:trPr>
          <w:trHeight w:val="266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4.5 Štruktúra a správnosť rozpočtu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533240" w:rsidRPr="00DF6F58" w:rsidTr="00177010">
        <w:trPr>
          <w:trHeight w:val="266"/>
        </w:trPr>
        <w:tc>
          <w:tcPr>
            <w:tcW w:w="580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564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533240" w:rsidRPr="00DF6F58" w:rsidTr="00177010">
        <w:tc>
          <w:tcPr>
            <w:tcW w:w="4144" w:type="pct"/>
            <w:gridSpan w:val="3"/>
            <w:tcBorders>
              <w:top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485" w:type="pct"/>
            <w:tcBorders>
              <w:top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63</w:t>
            </w:r>
          </w:p>
        </w:tc>
      </w:tr>
    </w:tbl>
    <w:p w:rsidR="00C414AA" w:rsidRDefault="00C414AA"/>
    <w:p w:rsidR="00533240" w:rsidRDefault="00533240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E83D82" w:rsidRPr="00C05D70" w:rsidTr="00541125">
        <w:trPr>
          <w:trHeight w:val="737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541125" w:rsidRPr="00C05D70" w:rsidTr="00541125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="00C414AA"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</w:tr>
      <w:tr w:rsidR="00E83D82" w:rsidRPr="00C05D70" w:rsidTr="00541125">
        <w:trPr>
          <w:trHeight w:val="595"/>
          <w:jc w:val="center"/>
        </w:trPr>
        <w:tc>
          <w:tcPr>
            <w:tcW w:w="3885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E83D82" w:rsidRPr="00137CC3" w:rsidRDefault="0059576E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71DA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63</w:t>
            </w:r>
          </w:p>
        </w:tc>
        <w:tc>
          <w:tcPr>
            <w:tcW w:w="5687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3885" w:type="dxa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E5184754CA0F43989ACB42A5D8EBB4F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E83D82" w:rsidRPr="00C05D70" w:rsidRDefault="00E83D82" w:rsidP="00E83D82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</w:tcPr>
          <w:p w:rsidR="00E83D82" w:rsidRPr="001941BE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E83D82" w:rsidRPr="00C05D70" w:rsidTr="00541125">
        <w:trPr>
          <w:trHeight w:val="1324"/>
          <w:jc w:val="center"/>
        </w:trPr>
        <w:tc>
          <w:tcPr>
            <w:tcW w:w="15070" w:type="dxa"/>
            <w:gridSpan w:val="3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1D5837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F01910">
        <w:trPr>
          <w:trHeight w:val="680"/>
          <w:jc w:val="center"/>
        </w:trPr>
        <w:tc>
          <w:tcPr>
            <w:tcW w:w="3885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60117" w:rsidRPr="00C05D70" w:rsidTr="00F01910">
        <w:trPr>
          <w:trHeight w:val="680"/>
          <w:jc w:val="center"/>
        </w:trPr>
        <w:tc>
          <w:tcPr>
            <w:tcW w:w="3885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160117" w:rsidRPr="00C05D70" w:rsidRDefault="00160117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</w:p>
        </w:tc>
        <w:tc>
          <w:tcPr>
            <w:tcW w:w="1118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60117" w:rsidRPr="00C05D70" w:rsidRDefault="00160117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E83D82" w:rsidRPr="00B60573" w:rsidRDefault="00DB5D69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</w:t>
            </w:r>
            <w:r w:rsidR="00E83D82"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315CC9" w:rsidRDefault="00E83D82" w:rsidP="00315CC9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160117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160117">
              <w:t>.</w:t>
            </w:r>
            <w:r w:rsidR="00315CC9">
              <w:t xml:space="preserve"> </w:t>
            </w:r>
            <w:r w:rsidR="00315CC9">
              <w:rPr>
                <w:rStyle w:val="Odkaznapoznmkupodiarou"/>
              </w:rPr>
              <w:footnoteReference w:id="28"/>
            </w:r>
            <w:r w:rsidR="00315CC9">
              <w:rPr>
                <w:rFonts w:eastAsiaTheme="minorHAnsi" w:cs="Times New Roman"/>
                <w:szCs w:val="24"/>
              </w:rPr>
              <w:t xml:space="preserve"> </w:t>
            </w:r>
          </w:p>
          <w:p w:rsidR="00E83D82" w:rsidRPr="00C05D70" w:rsidRDefault="00E83D82" w:rsidP="00160117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29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A96C13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  <w:r w:rsidR="001D5837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A96C13" w:rsidP="00A96C13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1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585C7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709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56F" w:rsidRDefault="009A456F" w:rsidP="009B44B8">
      <w:pPr>
        <w:spacing w:after="0" w:line="240" w:lineRule="auto"/>
      </w:pPr>
      <w:r>
        <w:separator/>
      </w:r>
    </w:p>
  </w:endnote>
  <w:endnote w:type="continuationSeparator" w:id="0">
    <w:p w:rsidR="009A456F" w:rsidRDefault="009A456F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056B" w:rsidRDefault="00B9056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125793" w:rsidP="00125793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B9056B">
      <w:rPr>
        <w:rFonts w:ascii="Arial" w:hAnsi="Arial" w:cs="Arial"/>
        <w:sz w:val="16"/>
        <w:szCs w:val="16"/>
      </w:rPr>
      <w:t>10</w:t>
    </w:r>
    <w:ins w:id="2" w:author="OM" w:date="2020-02-24T10:03:00Z">
      <w:r w:rsidR="000703D3">
        <w:rPr>
          <w:rFonts w:ascii="Arial" w:hAnsi="Arial" w:cs="Arial"/>
          <w:sz w:val="16"/>
          <w:szCs w:val="16"/>
        </w:rPr>
        <w:t>.1</w:t>
      </w:r>
    </w:ins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5A4AFD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5A4AFD">
          <w:rPr>
            <w:rFonts w:ascii="Arial" w:hAnsi="Arial" w:cs="Arial"/>
            <w:sz w:val="16"/>
            <w:szCs w:val="16"/>
          </w:rPr>
          <w:fldChar w:fldCharType="begin"/>
        </w:r>
        <w:r w:rsidR="00AE6EF6" w:rsidRPr="005A4AFD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5A4AFD">
          <w:rPr>
            <w:rFonts w:ascii="Arial" w:hAnsi="Arial" w:cs="Arial"/>
            <w:sz w:val="16"/>
            <w:szCs w:val="16"/>
          </w:rPr>
          <w:fldChar w:fldCharType="separate"/>
        </w:r>
        <w:r w:rsidR="00195126">
          <w:rPr>
            <w:rFonts w:ascii="Arial" w:hAnsi="Arial" w:cs="Arial"/>
            <w:noProof/>
            <w:sz w:val="16"/>
            <w:szCs w:val="16"/>
          </w:rPr>
          <w:t>2</w:t>
        </w:r>
        <w:r w:rsidR="00AE6EF6" w:rsidRPr="005A4AFD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793" w:rsidRDefault="00125793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B9056B">
      <w:rPr>
        <w:rFonts w:ascii="Arial" w:hAnsi="Arial" w:cs="Arial"/>
        <w:sz w:val="16"/>
        <w:szCs w:val="16"/>
      </w:rPr>
      <w:t>10</w:t>
    </w:r>
    <w:ins w:id="3" w:author="OM" w:date="2020-02-24T10:03:00Z">
      <w:r w:rsidR="000703D3">
        <w:rPr>
          <w:rFonts w:ascii="Arial" w:hAnsi="Arial" w:cs="Arial"/>
          <w:sz w:val="16"/>
          <w:szCs w:val="16"/>
        </w:rPr>
        <w:t>.1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56F" w:rsidRDefault="009A456F" w:rsidP="009B44B8">
      <w:pPr>
        <w:spacing w:after="0" w:line="240" w:lineRule="auto"/>
      </w:pPr>
      <w:r>
        <w:separator/>
      </w:r>
    </w:p>
  </w:footnote>
  <w:footnote w:type="continuationSeparator" w:id="0">
    <w:p w:rsidR="009A456F" w:rsidRDefault="009A456F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AE6EF6" w:rsidRDefault="00AE6EF6">
      <w:pPr>
        <w:pStyle w:val="Textpoznmkypodiarou"/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B71DAF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3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 </w:t>
      </w:r>
      <w:r w:rsidR="00A96C13">
        <w:rPr>
          <w:rFonts w:ascii="Arial" w:hAnsi="Arial" w:cs="Arial"/>
          <w:sz w:val="16"/>
          <w:szCs w:val="16"/>
        </w:rPr>
        <w:t>(pri vylučovacích a bodovaných hodnotiacich kritériách)</w:t>
      </w:r>
      <w:r w:rsidR="00A96C13" w:rsidRPr="00323FF3">
        <w:rPr>
          <w:rFonts w:ascii="Arial" w:hAnsi="Arial" w:cs="Arial"/>
          <w:sz w:val="16"/>
          <w:szCs w:val="16"/>
        </w:rPr>
        <w:t xml:space="preserve"> 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6">
    <w:p w:rsidR="00572197" w:rsidRDefault="00572197" w:rsidP="003265B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3265BE">
        <w:rPr>
          <w:rFonts w:ascii="Arial" w:hAnsi="Arial" w:cs="Arial"/>
          <w:sz w:val="16"/>
          <w:szCs w:val="16"/>
        </w:rPr>
        <w:t xml:space="preserve">. </w:t>
      </w:r>
      <w:r w:rsidR="003265BE" w:rsidRPr="007307B9">
        <w:rPr>
          <w:rFonts w:ascii="Arial" w:hAnsi="Arial" w:cs="Arial"/>
          <w:sz w:val="16"/>
          <w:szCs w:val="16"/>
        </w:rPr>
        <w:t xml:space="preserve">Hodnotiteľ je povinný </w:t>
      </w:r>
      <w:r w:rsidR="00AB4AEE">
        <w:rPr>
          <w:rFonts w:ascii="Arial" w:hAnsi="Arial" w:cs="Arial"/>
          <w:sz w:val="16"/>
          <w:szCs w:val="16"/>
        </w:rPr>
        <w:t>v rámci komentára v hodnotiacom hárku</w:t>
      </w:r>
      <w:r w:rsidR="003265BE" w:rsidRPr="007307B9">
        <w:rPr>
          <w:rFonts w:ascii="Arial" w:hAnsi="Arial" w:cs="Arial"/>
          <w:sz w:val="16"/>
          <w:szCs w:val="16"/>
        </w:rPr>
        <w:t xml:space="preserve"> uviesť</w:t>
      </w:r>
      <w:r w:rsidR="00AB4AEE">
        <w:rPr>
          <w:rFonts w:ascii="Arial" w:hAnsi="Arial" w:cs="Arial"/>
          <w:sz w:val="16"/>
          <w:szCs w:val="16"/>
        </w:rPr>
        <w:t xml:space="preserve"> pre všetky typy výdavkov, ktoré vyhodnocoval, slovný popis dôvodov vyhodnotenia daného hodnotiaceho kritéria, pričom dôvody popíše čo najvecnejšie a argumentačne </w:t>
      </w:r>
      <w:r w:rsidR="00B04071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="0015210A">
        <w:rPr>
          <w:rFonts w:ascii="Arial" w:hAnsi="Arial" w:cs="Arial"/>
          <w:sz w:val="16"/>
          <w:szCs w:val="16"/>
        </w:rPr>
        <w:t xml:space="preserve">právne </w:t>
      </w:r>
      <w:r w:rsidR="00B04071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ins w:id="0" w:author="OM" w:date="2020-02-28T08:44:00Z">
        <w:r w:rsidR="00195126">
          <w:rPr>
            <w:rFonts w:ascii="Arial" w:hAnsi="Arial" w:cs="Arial"/>
            <w:sz w:val="16"/>
            <w:szCs w:val="16"/>
          </w:rPr>
          <w:t xml:space="preserve"> </w:t>
        </w:r>
        <w:r w:rsidR="00195126" w:rsidRPr="005F5D49">
          <w:rPr>
            <w:rFonts w:ascii="Arial" w:hAnsi="Arial" w:cs="Arial"/>
            <w:sz w:val="16"/>
            <w:szCs w:val="16"/>
          </w:rPr>
  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  </w:r>
      </w:ins>
      <w:bookmarkStart w:id="1" w:name="_GoBack"/>
      <w:bookmarkEnd w:id="1"/>
    </w:p>
  </w:footnote>
  <w:footnote w:id="7">
    <w:p w:rsidR="00AE6EF6" w:rsidRDefault="00AE6EF6" w:rsidP="0041095F">
      <w:pPr>
        <w:pStyle w:val="Textpoznmkypodiarou"/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8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9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0">
    <w:p w:rsidR="00AE6EF6" w:rsidRPr="009F1B0E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472845" w:rsidRPr="00472845">
        <w:rPr>
          <w:rFonts w:ascii="Arial" w:hAnsi="Arial" w:cs="Arial"/>
          <w:sz w:val="16"/>
          <w:szCs w:val="16"/>
        </w:rPr>
        <w:t xml:space="preserve"> </w:t>
      </w:r>
      <w:r w:rsidR="00472845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1">
    <w:p w:rsidR="00A96C13" w:rsidRDefault="00A96C13" w:rsidP="00A96C1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2">
    <w:p w:rsidR="00315CC9" w:rsidRDefault="00315CC9" w:rsidP="00315CC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3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4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A96C13" w:rsidRDefault="00A96C13" w:rsidP="00A96C1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EF4D74">
        <w:rPr>
          <w:rFonts w:ascii="Arial" w:hAnsi="Arial" w:cs="Arial"/>
          <w:sz w:val="16"/>
          <w:szCs w:val="16"/>
        </w:rPr>
        <w:t>/SO</w:t>
      </w:r>
      <w:r w:rsidRPr="00B74A0D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EF4D74">
        <w:rPr>
          <w:rFonts w:ascii="Arial" w:hAnsi="Arial" w:cs="Arial"/>
          <w:sz w:val="16"/>
          <w:szCs w:val="16"/>
        </w:rPr>
        <w:t>/SO</w:t>
      </w:r>
      <w:r w:rsidRPr="00B74A0D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6">
    <w:p w:rsidR="00A96C13" w:rsidRDefault="00A96C13" w:rsidP="00A96C1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Uviesť meno a priezvisko</w:t>
      </w:r>
      <w:r>
        <w:t>.</w:t>
      </w:r>
    </w:p>
  </w:footnote>
  <w:footnote w:id="17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B71DAF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8">
    <w:p w:rsidR="00AE6EF6" w:rsidRDefault="00AE6EF6" w:rsidP="0041095F">
      <w:pPr>
        <w:pStyle w:val="Textpoznmkypodiarou"/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B71DAF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19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0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1">
    <w:p w:rsidR="00AE6EF6" w:rsidRDefault="00AE6EF6">
      <w:pPr>
        <w:pStyle w:val="Textpoznmkypodiarou"/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Vyžaduje sa slovný popis dôvodov vyhodnotenia konkrétneho kritéria </w:t>
      </w:r>
      <w:r w:rsidR="00A96C13">
        <w:rPr>
          <w:rFonts w:ascii="Arial" w:hAnsi="Arial" w:cs="Arial"/>
          <w:sz w:val="16"/>
          <w:szCs w:val="16"/>
        </w:rPr>
        <w:t>(pri vylučovacích a bodovaných hodnotiacich kritériách)</w:t>
      </w:r>
      <w:r w:rsidR="00A96C13" w:rsidRPr="00323FF3">
        <w:rPr>
          <w:rFonts w:ascii="Arial" w:hAnsi="Arial" w:cs="Arial"/>
          <w:sz w:val="16"/>
          <w:szCs w:val="16"/>
        </w:rPr>
        <w:t xml:space="preserve"> 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2">
    <w:p w:rsidR="00AE6EF6" w:rsidRDefault="00AE6EF6" w:rsidP="00E83D8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3">
    <w:p w:rsidR="00AE6EF6" w:rsidRDefault="00AE6EF6">
      <w:pPr>
        <w:pStyle w:val="Textpoznmkypodiarou"/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 w:rsidRPr="00B71DAF">
        <w:rPr>
          <w:rFonts w:ascii="Arial" w:hAnsi="Arial" w:cs="Arial"/>
          <w:color w:val="000000" w:themeColor="text1"/>
          <w:sz w:val="16"/>
          <w:szCs w:val="16"/>
        </w:rPr>
        <w:t>38</w:t>
      </w:r>
      <w:r w:rsidRPr="00A445A3">
        <w:rPr>
          <w:rFonts w:ascii="Arial" w:hAnsi="Arial" w:cs="Arial"/>
          <w:sz w:val="16"/>
          <w:szCs w:val="16"/>
        </w:rPr>
        <w:t xml:space="preserve"> bodov</w:t>
      </w:r>
      <w:r>
        <w:rPr>
          <w:b/>
          <w:bCs/>
          <w:sz w:val="19"/>
          <w:szCs w:val="19"/>
        </w:rPr>
        <w:t>.</w:t>
      </w:r>
    </w:p>
  </w:footnote>
  <w:footnote w:id="2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6">
    <w:p w:rsidR="00AE6EF6" w:rsidRPr="009F1B0E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1D5837" w:rsidRPr="001D5837">
        <w:rPr>
          <w:rFonts w:ascii="Arial" w:hAnsi="Arial" w:cs="Arial"/>
          <w:sz w:val="16"/>
          <w:szCs w:val="16"/>
        </w:rPr>
        <w:t xml:space="preserve"> </w:t>
      </w:r>
      <w:r w:rsidR="001D5837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7">
    <w:p w:rsidR="00160117" w:rsidRDefault="00160117" w:rsidP="0016011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8">
    <w:p w:rsidR="00315CC9" w:rsidRDefault="00315CC9" w:rsidP="00315CC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29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0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A96C13" w:rsidRDefault="00A96C13" w:rsidP="00A96C1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EF4D74">
        <w:rPr>
          <w:rFonts w:ascii="Arial" w:hAnsi="Arial" w:cs="Arial"/>
          <w:sz w:val="16"/>
          <w:szCs w:val="16"/>
        </w:rPr>
        <w:t>/SO</w:t>
      </w:r>
      <w:r w:rsidRPr="00B74A0D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EF4D74">
        <w:rPr>
          <w:rFonts w:ascii="Arial" w:hAnsi="Arial" w:cs="Arial"/>
          <w:sz w:val="16"/>
          <w:szCs w:val="16"/>
        </w:rPr>
        <w:t>/SO</w:t>
      </w:r>
      <w:r w:rsidRPr="00B74A0D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2">
    <w:p w:rsidR="00A96C13" w:rsidRDefault="00A96C13" w:rsidP="00A96C1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Uviesť meno a priezvisko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056B" w:rsidRDefault="00B9056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056B" w:rsidRDefault="00B9056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21F8"/>
    <w:rsid w:val="00011536"/>
    <w:rsid w:val="00016B9C"/>
    <w:rsid w:val="00024EB5"/>
    <w:rsid w:val="00036A31"/>
    <w:rsid w:val="0004578B"/>
    <w:rsid w:val="00051494"/>
    <w:rsid w:val="00051B81"/>
    <w:rsid w:val="00055EFA"/>
    <w:rsid w:val="0005646C"/>
    <w:rsid w:val="000614E5"/>
    <w:rsid w:val="00062525"/>
    <w:rsid w:val="000703D3"/>
    <w:rsid w:val="00071B7E"/>
    <w:rsid w:val="00076BF7"/>
    <w:rsid w:val="000868B3"/>
    <w:rsid w:val="000C53F2"/>
    <w:rsid w:val="000D39BE"/>
    <w:rsid w:val="000E371D"/>
    <w:rsid w:val="000F3D3D"/>
    <w:rsid w:val="00105536"/>
    <w:rsid w:val="0010760D"/>
    <w:rsid w:val="00116FE7"/>
    <w:rsid w:val="00125176"/>
    <w:rsid w:val="00125793"/>
    <w:rsid w:val="00137CC3"/>
    <w:rsid w:val="001408A6"/>
    <w:rsid w:val="00150561"/>
    <w:rsid w:val="0015210A"/>
    <w:rsid w:val="00154F86"/>
    <w:rsid w:val="00160117"/>
    <w:rsid w:val="001858E8"/>
    <w:rsid w:val="001941BE"/>
    <w:rsid w:val="00195126"/>
    <w:rsid w:val="00197270"/>
    <w:rsid w:val="001A37BB"/>
    <w:rsid w:val="001B0248"/>
    <w:rsid w:val="001B3EF8"/>
    <w:rsid w:val="001D5837"/>
    <w:rsid w:val="00206B0C"/>
    <w:rsid w:val="00212383"/>
    <w:rsid w:val="002139AE"/>
    <w:rsid w:val="0022265F"/>
    <w:rsid w:val="002452DA"/>
    <w:rsid w:val="0024799D"/>
    <w:rsid w:val="002517F7"/>
    <w:rsid w:val="00256CAD"/>
    <w:rsid w:val="00263DEB"/>
    <w:rsid w:val="00285341"/>
    <w:rsid w:val="00290A6E"/>
    <w:rsid w:val="002A0D79"/>
    <w:rsid w:val="002B480E"/>
    <w:rsid w:val="002B6093"/>
    <w:rsid w:val="002B60FE"/>
    <w:rsid w:val="002B7C9C"/>
    <w:rsid w:val="002C2033"/>
    <w:rsid w:val="002C2724"/>
    <w:rsid w:val="002D6135"/>
    <w:rsid w:val="003156CE"/>
    <w:rsid w:val="00315CC9"/>
    <w:rsid w:val="00316BEE"/>
    <w:rsid w:val="00317176"/>
    <w:rsid w:val="00323FF3"/>
    <w:rsid w:val="003265BE"/>
    <w:rsid w:val="003377A7"/>
    <w:rsid w:val="003413E7"/>
    <w:rsid w:val="003503DB"/>
    <w:rsid w:val="003639C8"/>
    <w:rsid w:val="003739C8"/>
    <w:rsid w:val="003A425F"/>
    <w:rsid w:val="003A5C6F"/>
    <w:rsid w:val="003B0764"/>
    <w:rsid w:val="003C141E"/>
    <w:rsid w:val="003C2AC6"/>
    <w:rsid w:val="003D05DC"/>
    <w:rsid w:val="003F5576"/>
    <w:rsid w:val="0040193D"/>
    <w:rsid w:val="0040317F"/>
    <w:rsid w:val="004072C4"/>
    <w:rsid w:val="0041095F"/>
    <w:rsid w:val="00456E14"/>
    <w:rsid w:val="00461C68"/>
    <w:rsid w:val="004669CF"/>
    <w:rsid w:val="00471022"/>
    <w:rsid w:val="00472845"/>
    <w:rsid w:val="004748A9"/>
    <w:rsid w:val="004841E3"/>
    <w:rsid w:val="00495D88"/>
    <w:rsid w:val="004B0BB8"/>
    <w:rsid w:val="004C16E7"/>
    <w:rsid w:val="004D176E"/>
    <w:rsid w:val="0051190E"/>
    <w:rsid w:val="00514327"/>
    <w:rsid w:val="00517659"/>
    <w:rsid w:val="00533240"/>
    <w:rsid w:val="005349B4"/>
    <w:rsid w:val="00536A05"/>
    <w:rsid w:val="00541125"/>
    <w:rsid w:val="005503DB"/>
    <w:rsid w:val="005539D7"/>
    <w:rsid w:val="00561A53"/>
    <w:rsid w:val="00572197"/>
    <w:rsid w:val="00576E70"/>
    <w:rsid w:val="0057784A"/>
    <w:rsid w:val="00585C7D"/>
    <w:rsid w:val="005868DB"/>
    <w:rsid w:val="0059072E"/>
    <w:rsid w:val="0059576E"/>
    <w:rsid w:val="00595C97"/>
    <w:rsid w:val="00597067"/>
    <w:rsid w:val="005A2204"/>
    <w:rsid w:val="005A4AFD"/>
    <w:rsid w:val="005B1E08"/>
    <w:rsid w:val="005C7F16"/>
    <w:rsid w:val="005D0651"/>
    <w:rsid w:val="005D16C2"/>
    <w:rsid w:val="005D7947"/>
    <w:rsid w:val="006267ED"/>
    <w:rsid w:val="006300A5"/>
    <w:rsid w:val="0063252F"/>
    <w:rsid w:val="00635062"/>
    <w:rsid w:val="00640198"/>
    <w:rsid w:val="006426D5"/>
    <w:rsid w:val="00645C7C"/>
    <w:rsid w:val="0064650B"/>
    <w:rsid w:val="00661770"/>
    <w:rsid w:val="006636D2"/>
    <w:rsid w:val="00663AAC"/>
    <w:rsid w:val="006647CF"/>
    <w:rsid w:val="00675503"/>
    <w:rsid w:val="006837C5"/>
    <w:rsid w:val="006909F8"/>
    <w:rsid w:val="00695365"/>
    <w:rsid w:val="006A08A6"/>
    <w:rsid w:val="006A0FA0"/>
    <w:rsid w:val="006A5831"/>
    <w:rsid w:val="006C4992"/>
    <w:rsid w:val="006D149B"/>
    <w:rsid w:val="006D5D4D"/>
    <w:rsid w:val="00700482"/>
    <w:rsid w:val="0070283F"/>
    <w:rsid w:val="00704056"/>
    <w:rsid w:val="00712611"/>
    <w:rsid w:val="00712F7D"/>
    <w:rsid w:val="0071726E"/>
    <w:rsid w:val="0072173B"/>
    <w:rsid w:val="00734B73"/>
    <w:rsid w:val="00753B58"/>
    <w:rsid w:val="00760B82"/>
    <w:rsid w:val="00762D03"/>
    <w:rsid w:val="00770188"/>
    <w:rsid w:val="007736B4"/>
    <w:rsid w:val="00777E90"/>
    <w:rsid w:val="00780DA6"/>
    <w:rsid w:val="007918E9"/>
    <w:rsid w:val="007C4076"/>
    <w:rsid w:val="007D4DD4"/>
    <w:rsid w:val="007D61AF"/>
    <w:rsid w:val="007E7961"/>
    <w:rsid w:val="007F49BE"/>
    <w:rsid w:val="007F4A58"/>
    <w:rsid w:val="00814754"/>
    <w:rsid w:val="00814F9D"/>
    <w:rsid w:val="0083042E"/>
    <w:rsid w:val="0084329B"/>
    <w:rsid w:val="00855787"/>
    <w:rsid w:val="0085769A"/>
    <w:rsid w:val="00860CE0"/>
    <w:rsid w:val="00867EE9"/>
    <w:rsid w:val="008716BD"/>
    <w:rsid w:val="0087178B"/>
    <w:rsid w:val="008755D8"/>
    <w:rsid w:val="00887D16"/>
    <w:rsid w:val="008A7DBF"/>
    <w:rsid w:val="008B4E86"/>
    <w:rsid w:val="008C2671"/>
    <w:rsid w:val="009175AF"/>
    <w:rsid w:val="00944BAA"/>
    <w:rsid w:val="0095715A"/>
    <w:rsid w:val="00965BFD"/>
    <w:rsid w:val="00977107"/>
    <w:rsid w:val="0098005C"/>
    <w:rsid w:val="00990254"/>
    <w:rsid w:val="00996C64"/>
    <w:rsid w:val="009A456F"/>
    <w:rsid w:val="009A73BC"/>
    <w:rsid w:val="009B0A13"/>
    <w:rsid w:val="009B0BE7"/>
    <w:rsid w:val="009B44B8"/>
    <w:rsid w:val="009C04D7"/>
    <w:rsid w:val="009C39EC"/>
    <w:rsid w:val="009C5B23"/>
    <w:rsid w:val="009E7FE9"/>
    <w:rsid w:val="009F1B0E"/>
    <w:rsid w:val="009F3D26"/>
    <w:rsid w:val="00A0011D"/>
    <w:rsid w:val="00A07B8E"/>
    <w:rsid w:val="00A17D46"/>
    <w:rsid w:val="00A207AB"/>
    <w:rsid w:val="00A20F6F"/>
    <w:rsid w:val="00A2481D"/>
    <w:rsid w:val="00A3065E"/>
    <w:rsid w:val="00A334CD"/>
    <w:rsid w:val="00A400CE"/>
    <w:rsid w:val="00A461F5"/>
    <w:rsid w:val="00A601A7"/>
    <w:rsid w:val="00A634E1"/>
    <w:rsid w:val="00A64E0E"/>
    <w:rsid w:val="00A66794"/>
    <w:rsid w:val="00A72107"/>
    <w:rsid w:val="00A75FBD"/>
    <w:rsid w:val="00A80A00"/>
    <w:rsid w:val="00A83B90"/>
    <w:rsid w:val="00A853A5"/>
    <w:rsid w:val="00A9035D"/>
    <w:rsid w:val="00A93A95"/>
    <w:rsid w:val="00A96C13"/>
    <w:rsid w:val="00AB4AEE"/>
    <w:rsid w:val="00AD08CE"/>
    <w:rsid w:val="00AD14B0"/>
    <w:rsid w:val="00AE0EE7"/>
    <w:rsid w:val="00AE4439"/>
    <w:rsid w:val="00AE6EF6"/>
    <w:rsid w:val="00B04071"/>
    <w:rsid w:val="00B10736"/>
    <w:rsid w:val="00B20440"/>
    <w:rsid w:val="00B2461A"/>
    <w:rsid w:val="00B26418"/>
    <w:rsid w:val="00B341AC"/>
    <w:rsid w:val="00B44686"/>
    <w:rsid w:val="00B50A6D"/>
    <w:rsid w:val="00B60573"/>
    <w:rsid w:val="00B6172E"/>
    <w:rsid w:val="00B65D26"/>
    <w:rsid w:val="00B66F4A"/>
    <w:rsid w:val="00B71DAF"/>
    <w:rsid w:val="00B81739"/>
    <w:rsid w:val="00B81782"/>
    <w:rsid w:val="00B9056B"/>
    <w:rsid w:val="00B90F9C"/>
    <w:rsid w:val="00B95BA5"/>
    <w:rsid w:val="00BA2B79"/>
    <w:rsid w:val="00BA7E3E"/>
    <w:rsid w:val="00BB4138"/>
    <w:rsid w:val="00BE764E"/>
    <w:rsid w:val="00C05D70"/>
    <w:rsid w:val="00C414AA"/>
    <w:rsid w:val="00C41E42"/>
    <w:rsid w:val="00C47C05"/>
    <w:rsid w:val="00C571C4"/>
    <w:rsid w:val="00C708C3"/>
    <w:rsid w:val="00C910BF"/>
    <w:rsid w:val="00C94A5B"/>
    <w:rsid w:val="00CA0B71"/>
    <w:rsid w:val="00CA39A3"/>
    <w:rsid w:val="00CB4BAD"/>
    <w:rsid w:val="00CC7D70"/>
    <w:rsid w:val="00CD6C10"/>
    <w:rsid w:val="00CE0D6E"/>
    <w:rsid w:val="00D0570A"/>
    <w:rsid w:val="00D0779C"/>
    <w:rsid w:val="00D14CF2"/>
    <w:rsid w:val="00D227FA"/>
    <w:rsid w:val="00D579BA"/>
    <w:rsid w:val="00D865D3"/>
    <w:rsid w:val="00DB3D85"/>
    <w:rsid w:val="00DB5D69"/>
    <w:rsid w:val="00DB78E1"/>
    <w:rsid w:val="00DC070A"/>
    <w:rsid w:val="00DC1212"/>
    <w:rsid w:val="00DC3A27"/>
    <w:rsid w:val="00DC5CE2"/>
    <w:rsid w:val="00DD4339"/>
    <w:rsid w:val="00DF3226"/>
    <w:rsid w:val="00E1266C"/>
    <w:rsid w:val="00E1543C"/>
    <w:rsid w:val="00E23C50"/>
    <w:rsid w:val="00E30A1B"/>
    <w:rsid w:val="00E3284D"/>
    <w:rsid w:val="00E32EBC"/>
    <w:rsid w:val="00E40827"/>
    <w:rsid w:val="00E45FED"/>
    <w:rsid w:val="00E52A48"/>
    <w:rsid w:val="00E55862"/>
    <w:rsid w:val="00E83D82"/>
    <w:rsid w:val="00E9249D"/>
    <w:rsid w:val="00E970FC"/>
    <w:rsid w:val="00EA7774"/>
    <w:rsid w:val="00EB1FDC"/>
    <w:rsid w:val="00EC6DF3"/>
    <w:rsid w:val="00ED45FB"/>
    <w:rsid w:val="00EF1B39"/>
    <w:rsid w:val="00EF23AD"/>
    <w:rsid w:val="00EF4D74"/>
    <w:rsid w:val="00F0092F"/>
    <w:rsid w:val="00F01910"/>
    <w:rsid w:val="00F12F08"/>
    <w:rsid w:val="00F147E9"/>
    <w:rsid w:val="00F169A7"/>
    <w:rsid w:val="00F24BB1"/>
    <w:rsid w:val="00F24DF9"/>
    <w:rsid w:val="00F6568E"/>
    <w:rsid w:val="00F72158"/>
    <w:rsid w:val="00F77B50"/>
    <w:rsid w:val="00F80307"/>
    <w:rsid w:val="00F84B30"/>
    <w:rsid w:val="00F95E11"/>
    <w:rsid w:val="00FB0AB2"/>
    <w:rsid w:val="00FC2EA4"/>
    <w:rsid w:val="00FC600A"/>
    <w:rsid w:val="00FD028A"/>
    <w:rsid w:val="00FE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72875EB3"/>
  <w15:docId w15:val="{2EDA369B-621A-4D7D-A175-92E72DC74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9">
    <w:name w:val="Table Grid9"/>
    <w:basedOn w:val="Normlnatabuka"/>
    <w:next w:val="Mriekatabuky"/>
    <w:uiPriority w:val="39"/>
    <w:rsid w:val="005332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84754CA0F43989ACB42A5D8EBB4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514F-963E-477F-BF6E-23623D361940}"/>
      </w:docPartPr>
      <w:docPartBody>
        <w:p w:rsidR="00C338EA" w:rsidRDefault="00C338EA" w:rsidP="00C338EA">
          <w:pPr>
            <w:pStyle w:val="E5184754CA0F43989ACB42A5D8EBB4F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C338EA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6673A943BAAA427B9013061A53CE4B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EB9807-19C9-4628-BFF6-FFC917E1165F}"/>
      </w:docPartPr>
      <w:docPartBody>
        <w:p w:rsidR="0064305A" w:rsidRDefault="00C338EA" w:rsidP="00C338EA">
          <w:pPr>
            <w:pStyle w:val="6673A943BAAA427B9013061A53CE4B0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E359A44DB2A4888A5CB4EC0543B61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4F28C7-8999-42EA-8AF5-E51BFEC9B111}"/>
      </w:docPartPr>
      <w:docPartBody>
        <w:p w:rsidR="0064305A" w:rsidRDefault="00C338EA" w:rsidP="00C338EA">
          <w:pPr>
            <w:pStyle w:val="AE359A44DB2A4888A5CB4EC0543B61F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001FAA6F4814DB58DF148C0656531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85D514-9FCA-4A7F-A43F-EE58197A169F}"/>
      </w:docPartPr>
      <w:docPartBody>
        <w:p w:rsidR="0064305A" w:rsidRDefault="00C338EA" w:rsidP="00C338EA">
          <w:pPr>
            <w:pStyle w:val="4001FAA6F4814DB58DF148C06565315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17EAB23EA304375AD2A157F2637F3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5A84D1-89F9-4016-BB29-EF86EA0985BB}"/>
      </w:docPartPr>
      <w:docPartBody>
        <w:p w:rsidR="0064305A" w:rsidRDefault="00C338EA" w:rsidP="00C338EA">
          <w:pPr>
            <w:pStyle w:val="717EAB23EA304375AD2A157F2637F34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4C8D62504D64923B125C31653B513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87C227-1637-41D6-A6FC-7B36BFC22632}"/>
      </w:docPartPr>
      <w:docPartBody>
        <w:p w:rsidR="0064305A" w:rsidRDefault="00C338EA" w:rsidP="00C338EA">
          <w:pPr>
            <w:pStyle w:val="F4C8D62504D64923B125C31653B5130B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C7B8C016947408A950CACFF673143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547823-A1B3-4F49-AC1B-565740BDFE92}"/>
      </w:docPartPr>
      <w:docPartBody>
        <w:p w:rsidR="0064305A" w:rsidRDefault="00C338EA" w:rsidP="00C338EA">
          <w:pPr>
            <w:pStyle w:val="3C7B8C016947408A950CACFF673143C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955BC3DFBC244BCBDD5FB46B17449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4A20C3-4D8F-40FA-9B42-CE3A359D453C}"/>
      </w:docPartPr>
      <w:docPartBody>
        <w:p w:rsidR="0064305A" w:rsidRDefault="00C338EA" w:rsidP="00C338EA">
          <w:pPr>
            <w:pStyle w:val="3955BC3DFBC244BCBDD5FB46B17449BC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2CB5F866A7C4DE490272CEB7D2B5F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3C8C81-01D8-40B6-8128-2847A354CCE6}"/>
      </w:docPartPr>
      <w:docPartBody>
        <w:p w:rsidR="0064305A" w:rsidRDefault="00C338EA" w:rsidP="00C338EA">
          <w:pPr>
            <w:pStyle w:val="D2CB5F866A7C4DE490272CEB7D2B5F6F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F3A8B5E686E486CB723D322D57BC9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94DB7C-3A24-488E-AE8B-4A8049615EAE}"/>
      </w:docPartPr>
      <w:docPartBody>
        <w:p w:rsidR="0064305A" w:rsidRDefault="00C338EA" w:rsidP="00C338EA">
          <w:pPr>
            <w:pStyle w:val="9F3A8B5E686E486CB723D322D57BC9AE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434F4E3ADFD483B82733153EFF6EE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137AD5-44C9-4CED-B7D5-19049C671A37}"/>
      </w:docPartPr>
      <w:docPartBody>
        <w:p w:rsidR="0064305A" w:rsidRDefault="00C338EA" w:rsidP="00C338EA">
          <w:pPr>
            <w:pStyle w:val="F434F4E3ADFD483B82733153EFF6EEA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44B19F7F68D4225BADBDAFB7B4432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71C815-5044-4824-9EC0-A24BE6F0176F}"/>
      </w:docPartPr>
      <w:docPartBody>
        <w:p w:rsidR="0064305A" w:rsidRDefault="00C338EA" w:rsidP="00C338EA">
          <w:pPr>
            <w:pStyle w:val="944B19F7F68D4225BADBDAFB7B44328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C0E88D9A3A14C19A78EA19643451D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EB0E5B-7F05-471A-ADF6-2246C2778EC2}"/>
      </w:docPartPr>
      <w:docPartBody>
        <w:p w:rsidR="0064305A" w:rsidRDefault="00C338EA" w:rsidP="00C338EA">
          <w:pPr>
            <w:pStyle w:val="CC0E88D9A3A14C19A78EA19643451DD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A409F0B384F459EAD5134065E9473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CC1C2B-CFEE-4221-84B3-EBA919672E74}"/>
      </w:docPartPr>
      <w:docPartBody>
        <w:p w:rsidR="0064305A" w:rsidRDefault="00C338EA" w:rsidP="00C338EA">
          <w:pPr>
            <w:pStyle w:val="FA409F0B384F459EAD5134065E94730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501C13BF2EF410980E8199FFE78B6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D99E71-B4AF-4F0A-B527-5E0C4110891E}"/>
      </w:docPartPr>
      <w:docPartBody>
        <w:p w:rsidR="0064305A" w:rsidRDefault="00C338EA" w:rsidP="00C338EA">
          <w:pPr>
            <w:pStyle w:val="4501C13BF2EF410980E8199FFE78B66B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73BA8E6E2754941A7E16B1B37123D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96B199-717E-4250-A2AF-06A43ECC7D40}"/>
      </w:docPartPr>
      <w:docPartBody>
        <w:p w:rsidR="0064305A" w:rsidRDefault="00C338EA" w:rsidP="00C338EA">
          <w:pPr>
            <w:pStyle w:val="D73BA8E6E2754941A7E16B1B37123DD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1254DDDD73F45B6AC94B3A7EE2CCF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CBD985-985B-4B52-9951-31C575BBC534}"/>
      </w:docPartPr>
      <w:docPartBody>
        <w:p w:rsidR="0064305A" w:rsidRDefault="00C338EA" w:rsidP="00C338EA">
          <w:pPr>
            <w:pStyle w:val="51254DDDD73F45B6AC94B3A7EE2CCF3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840B15912CE4A83A99FBA71049111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B2BA0B-1D33-4B73-9274-70061BC22778}"/>
      </w:docPartPr>
      <w:docPartBody>
        <w:p w:rsidR="0064305A" w:rsidRDefault="00C338EA" w:rsidP="00C338EA">
          <w:pPr>
            <w:pStyle w:val="F840B15912CE4A83A99FBA71049111F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6F3D28B9317486EACFD7F0B396F80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5D2717-1360-4D5E-8B6A-AA21D325924B}"/>
      </w:docPartPr>
      <w:docPartBody>
        <w:p w:rsidR="0064305A" w:rsidRDefault="00C338EA" w:rsidP="00C338EA">
          <w:pPr>
            <w:pStyle w:val="A6F3D28B9317486EACFD7F0B396F802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11541ECFBA04249A8DDEC3FEF1145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8FE908-62B9-4330-853D-074CB9DBB095}"/>
      </w:docPartPr>
      <w:docPartBody>
        <w:p w:rsidR="0064305A" w:rsidRDefault="00C338EA" w:rsidP="00C338EA">
          <w:pPr>
            <w:pStyle w:val="811541ECFBA04249A8DDEC3FEF11454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F0C1F47436E47DE8C6E1F0517EADE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CA5A5F-F93A-4ABD-B9B2-DB9844E24D46}"/>
      </w:docPartPr>
      <w:docPartBody>
        <w:p w:rsidR="0064305A" w:rsidRDefault="00C338EA" w:rsidP="00C338EA">
          <w:pPr>
            <w:pStyle w:val="7F0C1F47436E47DE8C6E1F0517EADE6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D1D191F0C0B47F69FF98EDC73C6BE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E182D2-D269-41FC-8168-49AC76EB72E1}"/>
      </w:docPartPr>
      <w:docPartBody>
        <w:p w:rsidR="0064305A" w:rsidRDefault="00C338EA" w:rsidP="00C338EA">
          <w:pPr>
            <w:pStyle w:val="3D1D191F0C0B47F69FF98EDC73C6BED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F807AC65E4C47E7B24321063B6630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46FEF8-3349-4579-962B-EAA5668897A3}"/>
      </w:docPartPr>
      <w:docPartBody>
        <w:p w:rsidR="0064305A" w:rsidRDefault="00C338EA" w:rsidP="00C338EA">
          <w:pPr>
            <w:pStyle w:val="4F807AC65E4C47E7B24321063B6630C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51E560AD20B41FFA9334FD113BA9F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92E027-9214-4F2A-94CB-0A4D17AD45A1}"/>
      </w:docPartPr>
      <w:docPartBody>
        <w:p w:rsidR="0064305A" w:rsidRDefault="00C338EA" w:rsidP="00C338EA">
          <w:pPr>
            <w:pStyle w:val="E51E560AD20B41FFA9334FD113BA9FF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A72091C91AF4A80AC3C1AAC9C54D7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ED282B-A119-4138-9BEA-61CE2D306453}"/>
      </w:docPartPr>
      <w:docPartBody>
        <w:p w:rsidR="0064305A" w:rsidRDefault="00C338EA" w:rsidP="00C338EA">
          <w:pPr>
            <w:pStyle w:val="1A72091C91AF4A80AC3C1AAC9C54D7E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161A9"/>
    <w:rsid w:val="00020CF9"/>
    <w:rsid w:val="0002529E"/>
    <w:rsid w:val="000404A3"/>
    <w:rsid w:val="000766AB"/>
    <w:rsid w:val="001427EF"/>
    <w:rsid w:val="001531F8"/>
    <w:rsid w:val="001618DE"/>
    <w:rsid w:val="00166518"/>
    <w:rsid w:val="001A0272"/>
    <w:rsid w:val="001E00AC"/>
    <w:rsid w:val="001F0A1A"/>
    <w:rsid w:val="00225E65"/>
    <w:rsid w:val="0026123B"/>
    <w:rsid w:val="002A2439"/>
    <w:rsid w:val="003709D3"/>
    <w:rsid w:val="00372018"/>
    <w:rsid w:val="003A42BD"/>
    <w:rsid w:val="003D7419"/>
    <w:rsid w:val="004069D0"/>
    <w:rsid w:val="004306E3"/>
    <w:rsid w:val="00474E9B"/>
    <w:rsid w:val="004A741B"/>
    <w:rsid w:val="004B376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6257B8"/>
    <w:rsid w:val="00626DE7"/>
    <w:rsid w:val="00641E8C"/>
    <w:rsid w:val="0064305A"/>
    <w:rsid w:val="00660A8B"/>
    <w:rsid w:val="006B079A"/>
    <w:rsid w:val="006B7C2C"/>
    <w:rsid w:val="00706594"/>
    <w:rsid w:val="007139CA"/>
    <w:rsid w:val="007209A9"/>
    <w:rsid w:val="00746626"/>
    <w:rsid w:val="00764B0E"/>
    <w:rsid w:val="00773249"/>
    <w:rsid w:val="007755A0"/>
    <w:rsid w:val="008137D6"/>
    <w:rsid w:val="008333F7"/>
    <w:rsid w:val="008627B6"/>
    <w:rsid w:val="00882C39"/>
    <w:rsid w:val="008C4614"/>
    <w:rsid w:val="008E088B"/>
    <w:rsid w:val="00A623AF"/>
    <w:rsid w:val="00A75EB5"/>
    <w:rsid w:val="00A85B5A"/>
    <w:rsid w:val="00B351EF"/>
    <w:rsid w:val="00B37875"/>
    <w:rsid w:val="00B61C2D"/>
    <w:rsid w:val="00B8263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B1B6B"/>
    <w:rsid w:val="00ED701D"/>
    <w:rsid w:val="00F042BB"/>
    <w:rsid w:val="00F20C19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474E9B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496E33E0170F43E4B172E5678AA70899">
    <w:name w:val="496E33E0170F43E4B172E5678AA70899"/>
    <w:rsid w:val="00C338EA"/>
  </w:style>
  <w:style w:type="paragraph" w:customStyle="1" w:styleId="238A9916469A497281860B0618FB2AD0">
    <w:name w:val="238A9916469A497281860B0618FB2AD0"/>
    <w:rsid w:val="00C338EA"/>
  </w:style>
  <w:style w:type="paragraph" w:customStyle="1" w:styleId="B579D87DDD304F16B4F45C087E772D45">
    <w:name w:val="B579D87DDD304F16B4F45C087E772D45"/>
    <w:rsid w:val="00C338EA"/>
  </w:style>
  <w:style w:type="paragraph" w:customStyle="1" w:styleId="BB7B62D186A74EE994396C40DB818F84">
    <w:name w:val="BB7B62D186A74EE994396C40DB818F84"/>
    <w:rsid w:val="00C338EA"/>
  </w:style>
  <w:style w:type="paragraph" w:customStyle="1" w:styleId="D4A6A993405F4C99AFD45168D03F84ED">
    <w:name w:val="D4A6A993405F4C99AFD45168D03F84ED"/>
    <w:rsid w:val="00C338EA"/>
  </w:style>
  <w:style w:type="paragraph" w:customStyle="1" w:styleId="6928F4DB484E4C36B04087753C8DB332">
    <w:name w:val="6928F4DB484E4C36B04087753C8DB332"/>
    <w:rsid w:val="00C338EA"/>
  </w:style>
  <w:style w:type="paragraph" w:customStyle="1" w:styleId="70017BD018B5458B9B188B1659D23A64">
    <w:name w:val="70017BD018B5458B9B188B1659D23A64"/>
    <w:rsid w:val="00C338EA"/>
  </w:style>
  <w:style w:type="paragraph" w:customStyle="1" w:styleId="333730DCD4B24311A0ACC3130BB9B3C0">
    <w:name w:val="333730DCD4B24311A0ACC3130BB9B3C0"/>
    <w:rsid w:val="00C338EA"/>
  </w:style>
  <w:style w:type="paragraph" w:customStyle="1" w:styleId="FE550DD34A984CE8868E47BEE288C04C">
    <w:name w:val="FE550DD34A984CE8868E47BEE288C04C"/>
    <w:rsid w:val="00C338EA"/>
  </w:style>
  <w:style w:type="paragraph" w:customStyle="1" w:styleId="D978E08BDB104CE9A1ED3B884B90382C">
    <w:name w:val="D978E08BDB104CE9A1ED3B884B90382C"/>
    <w:rsid w:val="00C338EA"/>
  </w:style>
  <w:style w:type="paragraph" w:customStyle="1" w:styleId="C26EDE9BCC604B1FABBA06E2532D26D8">
    <w:name w:val="C26EDE9BCC604B1FABBA06E2532D26D8"/>
    <w:rsid w:val="00C338EA"/>
  </w:style>
  <w:style w:type="paragraph" w:customStyle="1" w:styleId="1A282B08F7BB48358D44C499E5B7EF22">
    <w:name w:val="1A282B08F7BB48358D44C499E5B7EF22"/>
    <w:rsid w:val="00C338EA"/>
  </w:style>
  <w:style w:type="paragraph" w:customStyle="1" w:styleId="FBA6C99305AC458095AAC4A5C7A7BEAF">
    <w:name w:val="FBA6C99305AC458095AAC4A5C7A7BEAF"/>
    <w:rsid w:val="00C338EA"/>
  </w:style>
  <w:style w:type="paragraph" w:customStyle="1" w:styleId="1D1B6AB37B724BAA885A1DEC3BB3115F">
    <w:name w:val="1D1B6AB37B724BAA885A1DEC3BB3115F"/>
    <w:rsid w:val="00C338EA"/>
  </w:style>
  <w:style w:type="paragraph" w:customStyle="1" w:styleId="07FAA0B791EC4F81916B50F0651F2155">
    <w:name w:val="07FAA0B791EC4F81916B50F0651F2155"/>
    <w:rsid w:val="00C338EA"/>
  </w:style>
  <w:style w:type="paragraph" w:customStyle="1" w:styleId="3C7C391535864CA2B9612B24C9899999">
    <w:name w:val="3C7C391535864CA2B9612B24C9899999"/>
    <w:rsid w:val="00C338EA"/>
  </w:style>
  <w:style w:type="paragraph" w:customStyle="1" w:styleId="5AEED403BF8E43CCA7C89B0EEDC616BC">
    <w:name w:val="5AEED403BF8E43CCA7C89B0EEDC616BC"/>
    <w:rsid w:val="00C338EA"/>
  </w:style>
  <w:style w:type="paragraph" w:customStyle="1" w:styleId="D6B81E421C94483F9F35A65CC8EE2BCF">
    <w:name w:val="D6B81E421C94483F9F35A65CC8EE2BCF"/>
    <w:rsid w:val="00C338EA"/>
  </w:style>
  <w:style w:type="paragraph" w:customStyle="1" w:styleId="929D793A1E304462AFA944ECC008D26A">
    <w:name w:val="929D793A1E304462AFA944ECC008D26A"/>
    <w:rsid w:val="00C338EA"/>
  </w:style>
  <w:style w:type="paragraph" w:customStyle="1" w:styleId="5DA649B713C14CD9BE511E7369A56025">
    <w:name w:val="5DA649B713C14CD9BE511E7369A56025"/>
    <w:rsid w:val="00C338EA"/>
  </w:style>
  <w:style w:type="paragraph" w:customStyle="1" w:styleId="5D466E50237147D28F26505B1AF7C746">
    <w:name w:val="5D466E50237147D28F26505B1AF7C746"/>
    <w:rsid w:val="00C338EA"/>
  </w:style>
  <w:style w:type="paragraph" w:customStyle="1" w:styleId="E2D97178050E4D578D30AC6DC756BBDE">
    <w:name w:val="E2D97178050E4D578D30AC6DC756BBDE"/>
    <w:rsid w:val="00C338EA"/>
  </w:style>
  <w:style w:type="paragraph" w:customStyle="1" w:styleId="8CCADAB6ED064921AB1E6E01FAF8298D">
    <w:name w:val="8CCADAB6ED064921AB1E6E01FAF8298D"/>
    <w:rsid w:val="00C338EA"/>
  </w:style>
  <w:style w:type="paragraph" w:customStyle="1" w:styleId="1A411F34AA754F82A65F7687DC7F6219">
    <w:name w:val="1A411F34AA754F82A65F7687DC7F6219"/>
    <w:rsid w:val="00C338EA"/>
  </w:style>
  <w:style w:type="paragraph" w:customStyle="1" w:styleId="A638D1C15CA14E3EBEE5BF931565D45C">
    <w:name w:val="A638D1C15CA14E3EBEE5BF931565D45C"/>
    <w:rsid w:val="00C338EA"/>
  </w:style>
  <w:style w:type="paragraph" w:customStyle="1" w:styleId="D4FD97C4237342249A4F3A4A45C9B533">
    <w:name w:val="D4FD97C4237342249A4F3A4A45C9B533"/>
    <w:rsid w:val="00C338EA"/>
  </w:style>
  <w:style w:type="paragraph" w:customStyle="1" w:styleId="3983E237187A4DE48D9FE45075834860">
    <w:name w:val="3983E237187A4DE48D9FE45075834860"/>
    <w:rsid w:val="00C338EA"/>
  </w:style>
  <w:style w:type="paragraph" w:customStyle="1" w:styleId="EF749B70E25A4E3D80ECF329AEBF6FD2">
    <w:name w:val="EF749B70E25A4E3D80ECF329AEBF6FD2"/>
    <w:rsid w:val="00C338EA"/>
  </w:style>
  <w:style w:type="paragraph" w:customStyle="1" w:styleId="EF8DA68294864F44A4D72404300FA0A9">
    <w:name w:val="EF8DA68294864F44A4D72404300FA0A9"/>
    <w:rsid w:val="00C338EA"/>
  </w:style>
  <w:style w:type="paragraph" w:customStyle="1" w:styleId="8AD730C8485C4D9E822DC4F3BB6A4AF4">
    <w:name w:val="8AD730C8485C4D9E822DC4F3BB6A4AF4"/>
    <w:rsid w:val="00C338EA"/>
  </w:style>
  <w:style w:type="paragraph" w:customStyle="1" w:styleId="960CC64424E8485DA5B66E09A9164EA1">
    <w:name w:val="960CC64424E8485DA5B66E09A9164EA1"/>
    <w:rsid w:val="00C338EA"/>
  </w:style>
  <w:style w:type="paragraph" w:customStyle="1" w:styleId="5329D08CF73B497B9EFF8AF0C716F324">
    <w:name w:val="5329D08CF73B497B9EFF8AF0C716F324"/>
    <w:rsid w:val="00C338EA"/>
  </w:style>
  <w:style w:type="paragraph" w:customStyle="1" w:styleId="C3426CDB951D41EC981A82ED9514867B">
    <w:name w:val="C3426CDB951D41EC981A82ED9514867B"/>
    <w:rsid w:val="00C338EA"/>
  </w:style>
  <w:style w:type="paragraph" w:customStyle="1" w:styleId="E07F3CE192AB4A41ADACAD7EA104D4D8">
    <w:name w:val="E07F3CE192AB4A41ADACAD7EA104D4D8"/>
    <w:rsid w:val="00C338EA"/>
  </w:style>
  <w:style w:type="paragraph" w:customStyle="1" w:styleId="A6584DA5DE4645BABA4CA328FDF9B436">
    <w:name w:val="A6584DA5DE4645BABA4CA328FDF9B436"/>
    <w:rsid w:val="00C338EA"/>
  </w:style>
  <w:style w:type="paragraph" w:customStyle="1" w:styleId="50A723284BD94C989FDDB3AE23A6A26A">
    <w:name w:val="50A723284BD94C989FDDB3AE23A6A26A"/>
    <w:rsid w:val="00C338EA"/>
  </w:style>
  <w:style w:type="paragraph" w:customStyle="1" w:styleId="48CDDF7D01934CDEAE0005C5BCD8E5A0">
    <w:name w:val="48CDDF7D01934CDEAE0005C5BCD8E5A0"/>
    <w:rsid w:val="00C338EA"/>
  </w:style>
  <w:style w:type="paragraph" w:customStyle="1" w:styleId="58ADE80216734AEFA94D81FFF1EBA9C8">
    <w:name w:val="58ADE80216734AEFA94D81FFF1EBA9C8"/>
    <w:rsid w:val="00C338EA"/>
  </w:style>
  <w:style w:type="paragraph" w:customStyle="1" w:styleId="5893FB1A4F944C0A803B7F225BB77FFF">
    <w:name w:val="5893FB1A4F944C0A803B7F225BB77FFF"/>
    <w:rsid w:val="00C338EA"/>
  </w:style>
  <w:style w:type="paragraph" w:customStyle="1" w:styleId="3FEBE61896B74693929092620A4DF919">
    <w:name w:val="3FEBE61896B74693929092620A4DF919"/>
    <w:rsid w:val="00C338EA"/>
  </w:style>
  <w:style w:type="paragraph" w:customStyle="1" w:styleId="9EDEEA60BEBA4EDA801C35B8E7548A2E">
    <w:name w:val="9EDEEA60BEBA4EDA801C35B8E7548A2E"/>
    <w:rsid w:val="00C338EA"/>
  </w:style>
  <w:style w:type="paragraph" w:customStyle="1" w:styleId="CAE00149A082475A84EEB2FD198297BC">
    <w:name w:val="CAE00149A082475A84EEB2FD198297BC"/>
    <w:rsid w:val="00C338EA"/>
  </w:style>
  <w:style w:type="paragraph" w:customStyle="1" w:styleId="E389D47F90834180871B878006F39272">
    <w:name w:val="E389D47F90834180871B878006F39272"/>
    <w:rsid w:val="00C338EA"/>
  </w:style>
  <w:style w:type="paragraph" w:customStyle="1" w:styleId="2AF6C210514C453D86365EABC3F2CFAC">
    <w:name w:val="2AF6C210514C453D86365EABC3F2CFAC"/>
    <w:rsid w:val="00C338EA"/>
  </w:style>
  <w:style w:type="paragraph" w:customStyle="1" w:styleId="F9C056B43F5B4268BF976284A1B6EC91">
    <w:name w:val="F9C056B43F5B4268BF976284A1B6EC91"/>
    <w:rsid w:val="00C338EA"/>
  </w:style>
  <w:style w:type="paragraph" w:customStyle="1" w:styleId="AE85C0143F524159BCD33933BB264F59">
    <w:name w:val="AE85C0143F524159BCD33933BB264F59"/>
    <w:rsid w:val="00C338EA"/>
  </w:style>
  <w:style w:type="paragraph" w:customStyle="1" w:styleId="D425E0DF45F74DF092DC56E78A128589">
    <w:name w:val="D425E0DF45F74DF092DC56E78A128589"/>
    <w:rsid w:val="00C338EA"/>
  </w:style>
  <w:style w:type="paragraph" w:customStyle="1" w:styleId="2E0C9E0DA53B4EADACF7C2147896336C">
    <w:name w:val="2E0C9E0DA53B4EADACF7C2147896336C"/>
    <w:rsid w:val="00C338EA"/>
  </w:style>
  <w:style w:type="paragraph" w:customStyle="1" w:styleId="C68C5B5C0C4643A8A2624CEA22DF824E">
    <w:name w:val="C68C5B5C0C4643A8A2624CEA22DF824E"/>
    <w:rsid w:val="00C338EA"/>
  </w:style>
  <w:style w:type="paragraph" w:customStyle="1" w:styleId="B295CACBB43F401F80827392028458EE">
    <w:name w:val="B295CACBB43F401F80827392028458EE"/>
    <w:rsid w:val="00C338EA"/>
  </w:style>
  <w:style w:type="paragraph" w:customStyle="1" w:styleId="67468897EA214D16B321642E96283A3F">
    <w:name w:val="67468897EA214D16B321642E96283A3F"/>
    <w:rsid w:val="00C338EA"/>
  </w:style>
  <w:style w:type="paragraph" w:customStyle="1" w:styleId="FE94C1FB4E614610871DA93E89253A3F">
    <w:name w:val="FE94C1FB4E614610871DA93E89253A3F"/>
    <w:rsid w:val="00C338EA"/>
  </w:style>
  <w:style w:type="paragraph" w:customStyle="1" w:styleId="22C1EDA6ABA9476B823A14953BE7190C">
    <w:name w:val="22C1EDA6ABA9476B823A14953BE7190C"/>
    <w:rsid w:val="00C338EA"/>
  </w:style>
  <w:style w:type="paragraph" w:customStyle="1" w:styleId="F648B845AC5A4536BB047B6468A25DE8">
    <w:name w:val="F648B845AC5A4536BB047B6468A25DE8"/>
    <w:rsid w:val="00C338EA"/>
  </w:style>
  <w:style w:type="paragraph" w:customStyle="1" w:styleId="76BC30D453DC4F13ABE48AF542EF1DAA">
    <w:name w:val="76BC30D453DC4F13ABE48AF542EF1DAA"/>
    <w:rsid w:val="00C338EA"/>
  </w:style>
  <w:style w:type="paragraph" w:customStyle="1" w:styleId="C2DD916E90D44DF0B554F1DA521E4F1C">
    <w:name w:val="C2DD916E90D44DF0B554F1DA521E4F1C"/>
    <w:rsid w:val="00C338EA"/>
  </w:style>
  <w:style w:type="paragraph" w:customStyle="1" w:styleId="1C908618694641A78DC96816815E637F">
    <w:name w:val="1C908618694641A78DC96816815E637F"/>
    <w:rsid w:val="00C338EA"/>
  </w:style>
  <w:style w:type="paragraph" w:customStyle="1" w:styleId="10A4EB2868C9412381368FC00D882E78">
    <w:name w:val="10A4EB2868C9412381368FC00D882E78"/>
    <w:rsid w:val="00C338EA"/>
  </w:style>
  <w:style w:type="paragraph" w:customStyle="1" w:styleId="80B37F2D745B459DBC7BBDAEB8B3D470">
    <w:name w:val="80B37F2D745B459DBC7BBDAEB8B3D470"/>
    <w:rsid w:val="00C338EA"/>
  </w:style>
  <w:style w:type="paragraph" w:customStyle="1" w:styleId="BBDD7FA6C4B0482EA9E24DC8F56C6111">
    <w:name w:val="BBDD7FA6C4B0482EA9E24DC8F56C6111"/>
    <w:rsid w:val="00C338EA"/>
  </w:style>
  <w:style w:type="paragraph" w:customStyle="1" w:styleId="2AE3373A2D8D408CBCD60DD01A32BB7C">
    <w:name w:val="2AE3373A2D8D408CBCD60DD01A32BB7C"/>
    <w:rsid w:val="00C338EA"/>
  </w:style>
  <w:style w:type="paragraph" w:customStyle="1" w:styleId="C4017C20B9EE47059AF9C0A54DA02C6E">
    <w:name w:val="C4017C20B9EE47059AF9C0A54DA02C6E"/>
    <w:rsid w:val="00C338EA"/>
  </w:style>
  <w:style w:type="paragraph" w:customStyle="1" w:styleId="8B931024C5984794A10A966B35E60EEA">
    <w:name w:val="8B931024C5984794A10A966B35E60EEA"/>
    <w:rsid w:val="00C338EA"/>
  </w:style>
  <w:style w:type="paragraph" w:customStyle="1" w:styleId="89C944D2CEEC4EED92BA9CA44341A6EE">
    <w:name w:val="89C944D2CEEC4EED92BA9CA44341A6EE"/>
    <w:rsid w:val="00C338EA"/>
  </w:style>
  <w:style w:type="paragraph" w:customStyle="1" w:styleId="2C5E68A93510456F9D6F30A9E9CC26E4">
    <w:name w:val="2C5E68A93510456F9D6F30A9E9CC26E4"/>
    <w:rsid w:val="00C338EA"/>
  </w:style>
  <w:style w:type="paragraph" w:customStyle="1" w:styleId="988F38A4FD6D452C8ACCD3E48C185D9E">
    <w:name w:val="988F38A4FD6D452C8ACCD3E48C185D9E"/>
    <w:rsid w:val="00C338EA"/>
  </w:style>
  <w:style w:type="paragraph" w:customStyle="1" w:styleId="89123488680F4D4EA61BE58EA36EAC35">
    <w:name w:val="89123488680F4D4EA61BE58EA36EAC35"/>
    <w:rsid w:val="00C338EA"/>
  </w:style>
  <w:style w:type="paragraph" w:customStyle="1" w:styleId="0DDE4F652A6E4E0EBD82C125A6EC8DB4">
    <w:name w:val="0DDE4F652A6E4E0EBD82C125A6EC8DB4"/>
    <w:rsid w:val="00C338EA"/>
  </w:style>
  <w:style w:type="paragraph" w:customStyle="1" w:styleId="7F60219CAA5045F9A5CAB3F96195EAA0">
    <w:name w:val="7F60219CAA5045F9A5CAB3F96195EAA0"/>
    <w:rsid w:val="00C338EA"/>
  </w:style>
  <w:style w:type="paragraph" w:customStyle="1" w:styleId="9BA9823B50A241F0B7100444AABE48F8">
    <w:name w:val="9BA9823B50A241F0B7100444AABE48F8"/>
    <w:rsid w:val="00C338EA"/>
  </w:style>
  <w:style w:type="paragraph" w:customStyle="1" w:styleId="E35652C987BD4959BE547B6F82F11F80">
    <w:name w:val="E35652C987BD4959BE547B6F82F11F80"/>
    <w:rsid w:val="00C338EA"/>
  </w:style>
  <w:style w:type="paragraph" w:customStyle="1" w:styleId="EABD7EAB6C5C420083E541A8B4BE881F">
    <w:name w:val="EABD7EAB6C5C420083E541A8B4BE881F"/>
    <w:rsid w:val="00C338EA"/>
  </w:style>
  <w:style w:type="paragraph" w:customStyle="1" w:styleId="A729731971A84D88A4EF906BB16E82DC">
    <w:name w:val="A729731971A84D88A4EF906BB16E82DC"/>
    <w:rsid w:val="00C338EA"/>
  </w:style>
  <w:style w:type="paragraph" w:customStyle="1" w:styleId="8729067340924F9DA0A5F319EA8C01B4">
    <w:name w:val="8729067340924F9DA0A5F319EA8C01B4"/>
    <w:rsid w:val="00C338EA"/>
  </w:style>
  <w:style w:type="paragraph" w:customStyle="1" w:styleId="75E8D58B5A9145B987831688EC67AA98">
    <w:name w:val="75E8D58B5A9145B987831688EC67AA98"/>
    <w:rsid w:val="00C338EA"/>
  </w:style>
  <w:style w:type="paragraph" w:customStyle="1" w:styleId="56190A4DA44C4C64AEC317C3CE334CBE">
    <w:name w:val="56190A4DA44C4C64AEC317C3CE334CBE"/>
    <w:rsid w:val="00C338EA"/>
  </w:style>
  <w:style w:type="paragraph" w:customStyle="1" w:styleId="99EC5A4CCD2F411080DF35620CBFD647">
    <w:name w:val="99EC5A4CCD2F411080DF35620CBFD647"/>
    <w:rsid w:val="00C338EA"/>
  </w:style>
  <w:style w:type="paragraph" w:customStyle="1" w:styleId="4BDB57E920B247B2BA76DA3A26412498">
    <w:name w:val="4BDB57E920B247B2BA76DA3A26412498"/>
    <w:rsid w:val="00C338EA"/>
  </w:style>
  <w:style w:type="paragraph" w:customStyle="1" w:styleId="0E5BD10EBA4B4AF8BCCCA444A17870BB">
    <w:name w:val="0E5BD10EBA4B4AF8BCCCA444A17870BB"/>
    <w:rsid w:val="00C338EA"/>
  </w:style>
  <w:style w:type="paragraph" w:customStyle="1" w:styleId="46C98D724F804193A1E2216636A4C6E8">
    <w:name w:val="46C98D724F804193A1E2216636A4C6E8"/>
    <w:rsid w:val="00C338EA"/>
  </w:style>
  <w:style w:type="paragraph" w:customStyle="1" w:styleId="DAC4325D7C4141D2989937E67777E476">
    <w:name w:val="DAC4325D7C4141D2989937E67777E476"/>
    <w:rsid w:val="00C338EA"/>
  </w:style>
  <w:style w:type="paragraph" w:customStyle="1" w:styleId="65EF7135C852454B80AE4ED56F0E2339">
    <w:name w:val="65EF7135C852454B80AE4ED56F0E2339"/>
    <w:rsid w:val="00C338EA"/>
  </w:style>
  <w:style w:type="paragraph" w:customStyle="1" w:styleId="8777F2B2531F4EED8D6C814DD7AA79E8">
    <w:name w:val="8777F2B2531F4EED8D6C814DD7AA79E8"/>
    <w:rsid w:val="00C338EA"/>
  </w:style>
  <w:style w:type="paragraph" w:customStyle="1" w:styleId="58EBA0EF4281441696969D0C2ACDD0B1">
    <w:name w:val="58EBA0EF4281441696969D0C2ACDD0B1"/>
    <w:rsid w:val="00C338EA"/>
  </w:style>
  <w:style w:type="paragraph" w:customStyle="1" w:styleId="BD29B45107E54A59923632C7517D15DF">
    <w:name w:val="BD29B45107E54A59923632C7517D15DF"/>
    <w:rsid w:val="00C338EA"/>
  </w:style>
  <w:style w:type="paragraph" w:customStyle="1" w:styleId="E8D88E9D6133487591DC72A20A9761D2">
    <w:name w:val="E8D88E9D6133487591DC72A20A9761D2"/>
    <w:rsid w:val="00C338EA"/>
  </w:style>
  <w:style w:type="paragraph" w:customStyle="1" w:styleId="B664FAB4226B4B91827FAE533E3A132B">
    <w:name w:val="B664FAB4226B4B91827FAE533E3A132B"/>
    <w:rsid w:val="00C338EA"/>
  </w:style>
  <w:style w:type="paragraph" w:customStyle="1" w:styleId="1C45EA71F5B941D4BE7DBF72AC3D3A3E">
    <w:name w:val="1C45EA71F5B941D4BE7DBF72AC3D3A3E"/>
    <w:rsid w:val="00C338EA"/>
  </w:style>
  <w:style w:type="paragraph" w:customStyle="1" w:styleId="BFE3DC3A6BD441CE85B487D43950D0CF">
    <w:name w:val="BFE3DC3A6BD441CE85B487D43950D0CF"/>
    <w:rsid w:val="00C338EA"/>
  </w:style>
  <w:style w:type="paragraph" w:customStyle="1" w:styleId="DE682735D44045DE8B29F118C822AB8B">
    <w:name w:val="DE682735D44045DE8B29F118C822AB8B"/>
    <w:rsid w:val="00C338EA"/>
  </w:style>
  <w:style w:type="paragraph" w:customStyle="1" w:styleId="F3DFCA752A2649E0B16C0425C4786B34">
    <w:name w:val="F3DFCA752A2649E0B16C0425C4786B34"/>
    <w:rsid w:val="00C338EA"/>
  </w:style>
  <w:style w:type="paragraph" w:customStyle="1" w:styleId="061D32ADDA36457AA191DD911AD847D3">
    <w:name w:val="061D32ADDA36457AA191DD911AD847D3"/>
    <w:rsid w:val="00C338EA"/>
  </w:style>
  <w:style w:type="paragraph" w:customStyle="1" w:styleId="7E755132F76F4EE0A8719AA1DCAF2568">
    <w:name w:val="7E755132F76F4EE0A8719AA1DCAF2568"/>
    <w:rsid w:val="00C338EA"/>
  </w:style>
  <w:style w:type="paragraph" w:customStyle="1" w:styleId="2BD57E233664452A8F17FF6199110510">
    <w:name w:val="2BD57E233664452A8F17FF6199110510"/>
    <w:rsid w:val="00C338EA"/>
  </w:style>
  <w:style w:type="paragraph" w:customStyle="1" w:styleId="3910D4A058A54AB59103F4B9B808640F">
    <w:name w:val="3910D4A058A54AB59103F4B9B808640F"/>
    <w:rsid w:val="00C338EA"/>
  </w:style>
  <w:style w:type="paragraph" w:customStyle="1" w:styleId="FB78F2ADB2FC4DE79FFE442502AB3DC9">
    <w:name w:val="FB78F2ADB2FC4DE79FFE442502AB3DC9"/>
    <w:rsid w:val="00C338EA"/>
  </w:style>
  <w:style w:type="paragraph" w:customStyle="1" w:styleId="B235447B28EC47D0B4121B75B94368B1">
    <w:name w:val="B235447B28EC47D0B4121B75B94368B1"/>
    <w:rsid w:val="00C338EA"/>
  </w:style>
  <w:style w:type="paragraph" w:customStyle="1" w:styleId="6DF00A9A64E54D69A0AD4BB94AC0BD32">
    <w:name w:val="6DF00A9A64E54D69A0AD4BB94AC0BD32"/>
    <w:rsid w:val="00C338EA"/>
  </w:style>
  <w:style w:type="paragraph" w:customStyle="1" w:styleId="4206007603C243398E0E29A081365B40">
    <w:name w:val="4206007603C243398E0E29A081365B40"/>
    <w:rsid w:val="00C338EA"/>
  </w:style>
  <w:style w:type="paragraph" w:customStyle="1" w:styleId="C907A43C4FB943588566972DA6641687">
    <w:name w:val="C907A43C4FB943588566972DA6641687"/>
    <w:rsid w:val="00C338EA"/>
  </w:style>
  <w:style w:type="paragraph" w:customStyle="1" w:styleId="D9BD4F95DE29463CACC41E892DF9799F">
    <w:name w:val="D9BD4F95DE29463CACC41E892DF9799F"/>
    <w:rsid w:val="00C338EA"/>
  </w:style>
  <w:style w:type="paragraph" w:customStyle="1" w:styleId="D5DF3317556E4006965747F104DC4954">
    <w:name w:val="D5DF3317556E4006965747F104DC4954"/>
    <w:rsid w:val="00C338EA"/>
  </w:style>
  <w:style w:type="paragraph" w:customStyle="1" w:styleId="B040EED1DA99495AB1886D3317E6A439">
    <w:name w:val="B040EED1DA99495AB1886D3317E6A439"/>
    <w:rsid w:val="00C338EA"/>
  </w:style>
  <w:style w:type="paragraph" w:customStyle="1" w:styleId="895F9DFAA02845DE9EAE92D847BD8299">
    <w:name w:val="895F9DFAA02845DE9EAE92D847BD8299"/>
    <w:rsid w:val="00C338EA"/>
  </w:style>
  <w:style w:type="paragraph" w:customStyle="1" w:styleId="7ED9B63D440E45B4A28185F961D4AE45">
    <w:name w:val="7ED9B63D440E45B4A28185F961D4AE45"/>
    <w:rsid w:val="00C338EA"/>
  </w:style>
  <w:style w:type="paragraph" w:customStyle="1" w:styleId="CC90E1FABF00417DAE679A27B525427F">
    <w:name w:val="CC90E1FABF00417DAE679A27B525427F"/>
    <w:rsid w:val="00C338EA"/>
  </w:style>
  <w:style w:type="paragraph" w:customStyle="1" w:styleId="F8613788C3AB4C428365D60407D77E79">
    <w:name w:val="F8613788C3AB4C428365D60407D77E79"/>
    <w:rsid w:val="00C338EA"/>
  </w:style>
  <w:style w:type="paragraph" w:customStyle="1" w:styleId="5388E611CBF44D1F891924ED5B29245E">
    <w:name w:val="5388E611CBF44D1F891924ED5B29245E"/>
    <w:rsid w:val="00C338EA"/>
  </w:style>
  <w:style w:type="paragraph" w:customStyle="1" w:styleId="49BDA62D2D154980981DECF5EFCFE0A8">
    <w:name w:val="49BDA62D2D154980981DECF5EFCFE0A8"/>
    <w:rsid w:val="00C338EA"/>
  </w:style>
  <w:style w:type="paragraph" w:customStyle="1" w:styleId="C70BECEBAE4545FF9D635DBCF59AE704">
    <w:name w:val="C70BECEBAE4545FF9D635DBCF59AE704"/>
    <w:rsid w:val="00C338EA"/>
  </w:style>
  <w:style w:type="paragraph" w:customStyle="1" w:styleId="456CE46E9C3F40439B9AB3F812D8D114">
    <w:name w:val="456CE46E9C3F40439B9AB3F812D8D114"/>
    <w:rsid w:val="00C338EA"/>
  </w:style>
  <w:style w:type="paragraph" w:customStyle="1" w:styleId="9FAFED4F74494DB2A51CFCCE1528DB65">
    <w:name w:val="9FAFED4F74494DB2A51CFCCE1528DB65"/>
    <w:rsid w:val="00C338EA"/>
  </w:style>
  <w:style w:type="paragraph" w:customStyle="1" w:styleId="C0A717EE32BC4222B35C1B18485B9A3D">
    <w:name w:val="C0A717EE32BC4222B35C1B18485B9A3D"/>
    <w:rsid w:val="00C338EA"/>
  </w:style>
  <w:style w:type="paragraph" w:customStyle="1" w:styleId="C208CECFB0D94FEDBF5BEF46D55205D2">
    <w:name w:val="C208CECFB0D94FEDBF5BEF46D55205D2"/>
    <w:rsid w:val="00C338EA"/>
  </w:style>
  <w:style w:type="paragraph" w:customStyle="1" w:styleId="A6503E80D2684DC9A3D793B18D0775E3">
    <w:name w:val="A6503E80D2684DC9A3D793B18D0775E3"/>
    <w:rsid w:val="00C338EA"/>
  </w:style>
  <w:style w:type="paragraph" w:customStyle="1" w:styleId="C5C271D7AF0A4E89A6799F6F8B1087A7">
    <w:name w:val="C5C271D7AF0A4E89A6799F6F8B1087A7"/>
    <w:rsid w:val="00C338EA"/>
  </w:style>
  <w:style w:type="paragraph" w:customStyle="1" w:styleId="63D9B3D67CF84428B7BF9578E661C495">
    <w:name w:val="63D9B3D67CF84428B7BF9578E661C495"/>
    <w:rsid w:val="00C338EA"/>
  </w:style>
  <w:style w:type="paragraph" w:customStyle="1" w:styleId="E7F9241486514834A254E1B443D05C37">
    <w:name w:val="E7F9241486514834A254E1B443D05C37"/>
    <w:rsid w:val="00C338EA"/>
  </w:style>
  <w:style w:type="paragraph" w:customStyle="1" w:styleId="3E745FEA13A34878AD0D3C21821FBB33">
    <w:name w:val="3E745FEA13A34878AD0D3C21821FBB33"/>
    <w:rsid w:val="00C338EA"/>
  </w:style>
  <w:style w:type="paragraph" w:customStyle="1" w:styleId="3E73BCB1BD884D9FA835EC9AFF72631D">
    <w:name w:val="3E73BCB1BD884D9FA835EC9AFF72631D"/>
    <w:rsid w:val="00C338EA"/>
  </w:style>
  <w:style w:type="paragraph" w:customStyle="1" w:styleId="6249C126CC374378B03AC383A75B0681">
    <w:name w:val="6249C126CC374378B03AC383A75B0681"/>
    <w:rsid w:val="00C338EA"/>
  </w:style>
  <w:style w:type="paragraph" w:customStyle="1" w:styleId="7DB757FAC69845F59EF72EF62BA016E4">
    <w:name w:val="7DB757FAC69845F59EF72EF62BA016E4"/>
    <w:rsid w:val="00C338EA"/>
  </w:style>
  <w:style w:type="paragraph" w:customStyle="1" w:styleId="BB9378345AFA4C57A079060BC3DF9E6E">
    <w:name w:val="BB9378345AFA4C57A079060BC3DF9E6E"/>
    <w:rsid w:val="00C338EA"/>
  </w:style>
  <w:style w:type="paragraph" w:customStyle="1" w:styleId="DE107DCB202141118E80E7EB03CABFE2">
    <w:name w:val="DE107DCB202141118E80E7EB03CABFE2"/>
    <w:rsid w:val="00C338EA"/>
  </w:style>
  <w:style w:type="paragraph" w:customStyle="1" w:styleId="37E656EBF29A4B37BE53977829D29683">
    <w:name w:val="37E656EBF29A4B37BE53977829D29683"/>
    <w:rsid w:val="00C338EA"/>
  </w:style>
  <w:style w:type="paragraph" w:customStyle="1" w:styleId="228638A6C44A44D18BA5DC05DA330E8D">
    <w:name w:val="228638A6C44A44D18BA5DC05DA330E8D"/>
    <w:rsid w:val="00C338EA"/>
  </w:style>
  <w:style w:type="paragraph" w:customStyle="1" w:styleId="7A22052FF2054334A3F1063965650B46">
    <w:name w:val="7A22052FF2054334A3F1063965650B46"/>
    <w:rsid w:val="00C338EA"/>
  </w:style>
  <w:style w:type="paragraph" w:customStyle="1" w:styleId="A4D896E7E97B4158848F762CA753F8E0">
    <w:name w:val="A4D896E7E97B4158848F762CA753F8E0"/>
    <w:rsid w:val="00C338EA"/>
  </w:style>
  <w:style w:type="paragraph" w:customStyle="1" w:styleId="5EA3965A4D984536964586F19C5698F8">
    <w:name w:val="5EA3965A4D984536964586F19C5698F8"/>
    <w:rsid w:val="00C338EA"/>
  </w:style>
  <w:style w:type="paragraph" w:customStyle="1" w:styleId="DF073B05728C4C9DAF0786F682908E18">
    <w:name w:val="DF073B05728C4C9DAF0786F682908E18"/>
    <w:rsid w:val="00C338EA"/>
  </w:style>
  <w:style w:type="paragraph" w:customStyle="1" w:styleId="E29D272FED564138AAB1E375E3B7919E">
    <w:name w:val="E29D272FED564138AAB1E375E3B7919E"/>
    <w:rsid w:val="00C338EA"/>
  </w:style>
  <w:style w:type="paragraph" w:customStyle="1" w:styleId="4498604F60584D3C820B29C1B73303B2">
    <w:name w:val="4498604F60584D3C820B29C1B73303B2"/>
    <w:rsid w:val="00C338EA"/>
  </w:style>
  <w:style w:type="paragraph" w:customStyle="1" w:styleId="9DFB7EF786F9480AAA8B905F10AC9EC9">
    <w:name w:val="9DFB7EF786F9480AAA8B905F10AC9EC9"/>
    <w:rsid w:val="00C338EA"/>
  </w:style>
  <w:style w:type="paragraph" w:customStyle="1" w:styleId="2F38B95904D546E6999162D7616A72F4">
    <w:name w:val="2F38B95904D546E6999162D7616A72F4"/>
    <w:rsid w:val="00C338EA"/>
  </w:style>
  <w:style w:type="paragraph" w:customStyle="1" w:styleId="298D4706C3D544698D006E44C30B8698">
    <w:name w:val="298D4706C3D544698D006E44C30B8698"/>
    <w:rsid w:val="00C338EA"/>
  </w:style>
  <w:style w:type="paragraph" w:customStyle="1" w:styleId="1A3F6B9B943B4BF3B0600BE361DC9203">
    <w:name w:val="1A3F6B9B943B4BF3B0600BE361DC9203"/>
    <w:rsid w:val="00C338EA"/>
  </w:style>
  <w:style w:type="paragraph" w:customStyle="1" w:styleId="47B37737F3F54A9986A6BC63EE13C3DD">
    <w:name w:val="47B37737F3F54A9986A6BC63EE13C3DD"/>
    <w:rsid w:val="00C338EA"/>
  </w:style>
  <w:style w:type="paragraph" w:customStyle="1" w:styleId="EBF45AE2398942479FB72E5EF3305F0A">
    <w:name w:val="EBF45AE2398942479FB72E5EF3305F0A"/>
    <w:rsid w:val="00C338EA"/>
  </w:style>
  <w:style w:type="paragraph" w:customStyle="1" w:styleId="43C2DFFE99CA46CB87EBBEC08072601B">
    <w:name w:val="43C2DFFE99CA46CB87EBBEC08072601B"/>
    <w:rsid w:val="00C338EA"/>
  </w:style>
  <w:style w:type="paragraph" w:customStyle="1" w:styleId="6F13BEF8839844C6A3BA33F5AC37B22C">
    <w:name w:val="6F13BEF8839844C6A3BA33F5AC37B22C"/>
    <w:rsid w:val="00C338EA"/>
  </w:style>
  <w:style w:type="paragraph" w:customStyle="1" w:styleId="586651BDE6A1443ABE925BF6F7E39AFE">
    <w:name w:val="586651BDE6A1443ABE925BF6F7E39AFE"/>
    <w:rsid w:val="00C338EA"/>
  </w:style>
  <w:style w:type="paragraph" w:customStyle="1" w:styleId="271E33FE4FCE4AB4A4B0CA59BB5DB609">
    <w:name w:val="271E33FE4FCE4AB4A4B0CA59BB5DB609"/>
    <w:rsid w:val="00C338EA"/>
  </w:style>
  <w:style w:type="paragraph" w:customStyle="1" w:styleId="1D79679B684C4364B67E951BF3E6A33D">
    <w:name w:val="1D79679B684C4364B67E951BF3E6A33D"/>
    <w:rsid w:val="00C338EA"/>
  </w:style>
  <w:style w:type="paragraph" w:customStyle="1" w:styleId="1CA72ABDD16A4665A6CAC114F4429464">
    <w:name w:val="1CA72ABDD16A4665A6CAC114F4429464"/>
    <w:rsid w:val="00C338EA"/>
  </w:style>
  <w:style w:type="paragraph" w:customStyle="1" w:styleId="0D92B385E7524E14AFE8281E62901F61">
    <w:name w:val="0D92B385E7524E14AFE8281E62901F61"/>
    <w:rsid w:val="00C338EA"/>
  </w:style>
  <w:style w:type="paragraph" w:customStyle="1" w:styleId="BD7462E631E547A38CB46B771B532F2E">
    <w:name w:val="BD7462E631E547A38CB46B771B532F2E"/>
    <w:rsid w:val="00C338EA"/>
  </w:style>
  <w:style w:type="paragraph" w:customStyle="1" w:styleId="81906209E7774DFEBC6D370F1DF75D70">
    <w:name w:val="81906209E7774DFEBC6D370F1DF75D70"/>
    <w:rsid w:val="00C338EA"/>
  </w:style>
  <w:style w:type="paragraph" w:customStyle="1" w:styleId="01C19275F0A84771AC42AB6E979B702D">
    <w:name w:val="01C19275F0A84771AC42AB6E979B702D"/>
    <w:rsid w:val="00C338EA"/>
  </w:style>
  <w:style w:type="paragraph" w:customStyle="1" w:styleId="465F9FE008AC4497B678B8E9F42632F7">
    <w:name w:val="465F9FE008AC4497B678B8E9F42632F7"/>
    <w:rsid w:val="00C338EA"/>
  </w:style>
  <w:style w:type="paragraph" w:customStyle="1" w:styleId="94BE149AF3134BA48D332D822C3C554E">
    <w:name w:val="94BE149AF3134BA48D332D822C3C554E"/>
    <w:rsid w:val="00C338EA"/>
  </w:style>
  <w:style w:type="paragraph" w:customStyle="1" w:styleId="A20711C3C4704A2DB02A949C03E542A4">
    <w:name w:val="A20711C3C4704A2DB02A949C03E542A4"/>
    <w:rsid w:val="00C338EA"/>
  </w:style>
  <w:style w:type="paragraph" w:customStyle="1" w:styleId="03FAB65E8F9541F5AB2118A1A2B01CD6">
    <w:name w:val="03FAB65E8F9541F5AB2118A1A2B01CD6"/>
    <w:rsid w:val="00C338EA"/>
  </w:style>
  <w:style w:type="paragraph" w:customStyle="1" w:styleId="75FC091C904A488BAEF7D74D3051829A">
    <w:name w:val="75FC091C904A488BAEF7D74D3051829A"/>
    <w:rsid w:val="00C338EA"/>
  </w:style>
  <w:style w:type="paragraph" w:customStyle="1" w:styleId="7FEB373180604575AF759808D08A2176">
    <w:name w:val="7FEB373180604575AF759808D08A2176"/>
    <w:rsid w:val="00C338EA"/>
  </w:style>
  <w:style w:type="paragraph" w:customStyle="1" w:styleId="FBC0C9F6C9DA4566B9FFD09F03FC7213">
    <w:name w:val="FBC0C9F6C9DA4566B9FFD09F03FC7213"/>
    <w:rsid w:val="00C338EA"/>
  </w:style>
  <w:style w:type="paragraph" w:customStyle="1" w:styleId="47166280ED164F8ABA79D318E48F2F6D">
    <w:name w:val="47166280ED164F8ABA79D318E48F2F6D"/>
    <w:rsid w:val="00C338EA"/>
  </w:style>
  <w:style w:type="paragraph" w:customStyle="1" w:styleId="313E50A29A4B41D8AA8B8CCAB307864D">
    <w:name w:val="313E50A29A4B41D8AA8B8CCAB307864D"/>
    <w:rsid w:val="00C338EA"/>
  </w:style>
  <w:style w:type="paragraph" w:customStyle="1" w:styleId="99D8BC0DED1D484C9B92FF75ACF596DE">
    <w:name w:val="99D8BC0DED1D484C9B92FF75ACF596DE"/>
    <w:rsid w:val="00C338EA"/>
  </w:style>
  <w:style w:type="paragraph" w:customStyle="1" w:styleId="6EEC72E7806F40C6B83DD8CF79119EA8">
    <w:name w:val="6EEC72E7806F40C6B83DD8CF79119EA8"/>
    <w:rsid w:val="00C338EA"/>
  </w:style>
  <w:style w:type="paragraph" w:customStyle="1" w:styleId="65BAF42A172142DD84DAA030539DE49C">
    <w:name w:val="65BAF42A172142DD84DAA030539DE49C"/>
    <w:rsid w:val="00C338EA"/>
  </w:style>
  <w:style w:type="paragraph" w:customStyle="1" w:styleId="EE326A19338C4B0F9F51D2BB84703C77">
    <w:name w:val="EE326A19338C4B0F9F51D2BB84703C77"/>
    <w:rsid w:val="00C338EA"/>
  </w:style>
  <w:style w:type="paragraph" w:customStyle="1" w:styleId="9FB43EBF163A45E0BF82AD31485C276F">
    <w:name w:val="9FB43EBF163A45E0BF82AD31485C276F"/>
    <w:rsid w:val="00C338EA"/>
  </w:style>
  <w:style w:type="paragraph" w:customStyle="1" w:styleId="73F68EFB94614CC8BE3D9FF031C443F3">
    <w:name w:val="73F68EFB94614CC8BE3D9FF031C443F3"/>
    <w:rsid w:val="00C338EA"/>
  </w:style>
  <w:style w:type="paragraph" w:customStyle="1" w:styleId="9E22A3DD75CE4CADAEFD7A85EDDEAC86">
    <w:name w:val="9E22A3DD75CE4CADAEFD7A85EDDEAC86"/>
    <w:rsid w:val="00C338EA"/>
  </w:style>
  <w:style w:type="paragraph" w:customStyle="1" w:styleId="E2E6CDC6EB5940AA99D74DE83293050B">
    <w:name w:val="E2E6CDC6EB5940AA99D74DE83293050B"/>
    <w:rsid w:val="00C338EA"/>
  </w:style>
  <w:style w:type="paragraph" w:customStyle="1" w:styleId="2484692F33574D5387B692AA370C50C5">
    <w:name w:val="2484692F33574D5387B692AA370C50C5"/>
    <w:rsid w:val="00C338EA"/>
  </w:style>
  <w:style w:type="paragraph" w:customStyle="1" w:styleId="998599ECD8BC41728D8BAE33172B1DFC">
    <w:name w:val="998599ECD8BC41728D8BAE33172B1DFC"/>
    <w:rsid w:val="00C338EA"/>
  </w:style>
  <w:style w:type="paragraph" w:customStyle="1" w:styleId="DD36DEBFBD8748748BCB3F20ABBB4420">
    <w:name w:val="DD36DEBFBD8748748BCB3F20ABBB4420"/>
    <w:rsid w:val="00C338EA"/>
  </w:style>
  <w:style w:type="paragraph" w:customStyle="1" w:styleId="DC7084EB34E74E00830C1A8F9EB6E31E">
    <w:name w:val="DC7084EB34E74E00830C1A8F9EB6E31E"/>
    <w:rsid w:val="00C338EA"/>
  </w:style>
  <w:style w:type="paragraph" w:customStyle="1" w:styleId="192203309E72428EBC972D9B974DD362">
    <w:name w:val="192203309E72428EBC972D9B974DD362"/>
    <w:rsid w:val="00C338EA"/>
  </w:style>
  <w:style w:type="paragraph" w:customStyle="1" w:styleId="1D6C56AF440A4997AA75D969038AE86A">
    <w:name w:val="1D6C56AF440A4997AA75D969038AE86A"/>
    <w:rsid w:val="00C338EA"/>
  </w:style>
  <w:style w:type="paragraph" w:customStyle="1" w:styleId="1B267F0E106247EBA9C8EA0E8E81DA44">
    <w:name w:val="1B267F0E106247EBA9C8EA0E8E81DA44"/>
    <w:rsid w:val="00C338EA"/>
  </w:style>
  <w:style w:type="paragraph" w:customStyle="1" w:styleId="E08AE072CB2D4E18A0670D9C3C2B22AB">
    <w:name w:val="E08AE072CB2D4E18A0670D9C3C2B22AB"/>
    <w:rsid w:val="00C338EA"/>
  </w:style>
  <w:style w:type="paragraph" w:customStyle="1" w:styleId="AF35C584651C48BEAEBAF9630A8B0E94">
    <w:name w:val="AF35C584651C48BEAEBAF9630A8B0E94"/>
    <w:rsid w:val="00C338EA"/>
  </w:style>
  <w:style w:type="paragraph" w:customStyle="1" w:styleId="52BADAC1BF8646CEA8977CC50493BEC0">
    <w:name w:val="52BADAC1BF8646CEA8977CC50493BEC0"/>
    <w:rsid w:val="00C338EA"/>
  </w:style>
  <w:style w:type="paragraph" w:customStyle="1" w:styleId="2CF3293E4F234529B0A198742F49B538">
    <w:name w:val="2CF3293E4F234529B0A198742F49B538"/>
    <w:rsid w:val="00C338EA"/>
  </w:style>
  <w:style w:type="paragraph" w:customStyle="1" w:styleId="9CFAB50ED1CA4F41ACC0D03731007376">
    <w:name w:val="9CFAB50ED1CA4F41ACC0D03731007376"/>
    <w:rsid w:val="00C338EA"/>
  </w:style>
  <w:style w:type="paragraph" w:customStyle="1" w:styleId="E725CE760B05422B89CEB03F8128A00C">
    <w:name w:val="E725CE760B05422B89CEB03F8128A00C"/>
    <w:rsid w:val="00C338EA"/>
  </w:style>
  <w:style w:type="paragraph" w:customStyle="1" w:styleId="847756E311E447DEBE6425FA5642EC1C">
    <w:name w:val="847756E311E447DEBE6425FA5642EC1C"/>
    <w:rsid w:val="00C338EA"/>
  </w:style>
  <w:style w:type="paragraph" w:customStyle="1" w:styleId="8ADF3678E9FB4742ABFE623F6EAAF028">
    <w:name w:val="8ADF3678E9FB4742ABFE623F6EAAF028"/>
    <w:rsid w:val="00C338EA"/>
  </w:style>
  <w:style w:type="paragraph" w:customStyle="1" w:styleId="D0226FBCE59143428FE834854F2A7C07">
    <w:name w:val="D0226FBCE59143428FE834854F2A7C07"/>
    <w:rsid w:val="00C338EA"/>
  </w:style>
  <w:style w:type="paragraph" w:customStyle="1" w:styleId="416B65BA7B8D441581CBEFD75E211FE5">
    <w:name w:val="416B65BA7B8D441581CBEFD75E211FE5"/>
    <w:rsid w:val="00C338EA"/>
  </w:style>
  <w:style w:type="paragraph" w:customStyle="1" w:styleId="DD0FC03F9EA042E4A09AF26536F13F96">
    <w:name w:val="DD0FC03F9EA042E4A09AF26536F13F96"/>
    <w:rsid w:val="00C338EA"/>
  </w:style>
  <w:style w:type="paragraph" w:customStyle="1" w:styleId="232C4EF6BCF54DA392C872290B3452BE">
    <w:name w:val="232C4EF6BCF54DA392C872290B3452BE"/>
    <w:rsid w:val="00C338EA"/>
  </w:style>
  <w:style w:type="paragraph" w:customStyle="1" w:styleId="6673A943BAAA427B9013061A53CE4B0E">
    <w:name w:val="6673A943BAAA427B9013061A53CE4B0E"/>
    <w:rsid w:val="00C338EA"/>
  </w:style>
  <w:style w:type="paragraph" w:customStyle="1" w:styleId="9536E5B836BD432688F94D7EA76AAA3C">
    <w:name w:val="9536E5B836BD432688F94D7EA76AAA3C"/>
    <w:rsid w:val="00C338EA"/>
  </w:style>
  <w:style w:type="paragraph" w:customStyle="1" w:styleId="AE359A44DB2A4888A5CB4EC0543B61FC">
    <w:name w:val="AE359A44DB2A4888A5CB4EC0543B61FC"/>
    <w:rsid w:val="00C338EA"/>
  </w:style>
  <w:style w:type="paragraph" w:customStyle="1" w:styleId="838F85E0AD6D4CB6892039BA0C1C141F">
    <w:name w:val="838F85E0AD6D4CB6892039BA0C1C141F"/>
    <w:rsid w:val="00C338EA"/>
  </w:style>
  <w:style w:type="paragraph" w:customStyle="1" w:styleId="2CF34FA108FC444FAE9F11CB63D2F362">
    <w:name w:val="2CF34FA108FC444FAE9F11CB63D2F362"/>
    <w:rsid w:val="00C338EA"/>
  </w:style>
  <w:style w:type="paragraph" w:customStyle="1" w:styleId="BD19A8692A824DCABC429CE3ED167DAC">
    <w:name w:val="BD19A8692A824DCABC429CE3ED167DAC"/>
    <w:rsid w:val="00C338EA"/>
  </w:style>
  <w:style w:type="paragraph" w:customStyle="1" w:styleId="F1969B79408A48C8AA3C93830C8A9A3A">
    <w:name w:val="F1969B79408A48C8AA3C93830C8A9A3A"/>
    <w:rsid w:val="00C338EA"/>
  </w:style>
  <w:style w:type="paragraph" w:customStyle="1" w:styleId="D7FF9A6EFED74F2AB04937B65830DBCA">
    <w:name w:val="D7FF9A6EFED74F2AB04937B65830DBCA"/>
    <w:rsid w:val="00C338EA"/>
  </w:style>
  <w:style w:type="paragraph" w:customStyle="1" w:styleId="E2872447CC8841E3A16A7399BFE6FF08">
    <w:name w:val="E2872447CC8841E3A16A7399BFE6FF08"/>
    <w:rsid w:val="00C338EA"/>
  </w:style>
  <w:style w:type="paragraph" w:customStyle="1" w:styleId="7B3D2B01CB17492493FC012A0D51ED92">
    <w:name w:val="7B3D2B01CB17492493FC012A0D51ED92"/>
    <w:rsid w:val="00C338EA"/>
  </w:style>
  <w:style w:type="paragraph" w:customStyle="1" w:styleId="1FD028FEAE2A456CBFB659B726E5C74F">
    <w:name w:val="1FD028FEAE2A456CBFB659B726E5C74F"/>
    <w:rsid w:val="00C338EA"/>
  </w:style>
  <w:style w:type="paragraph" w:customStyle="1" w:styleId="4FA187AAB52C45EBAB4A075BDFCDB5CB">
    <w:name w:val="4FA187AAB52C45EBAB4A075BDFCDB5CB"/>
    <w:rsid w:val="00C338EA"/>
  </w:style>
  <w:style w:type="paragraph" w:customStyle="1" w:styleId="976D482A267740AF9306894AF8611B8F">
    <w:name w:val="976D482A267740AF9306894AF8611B8F"/>
    <w:rsid w:val="00C338EA"/>
  </w:style>
  <w:style w:type="paragraph" w:customStyle="1" w:styleId="EE026393A170411AB7E7DD906C9D55C5">
    <w:name w:val="EE026393A170411AB7E7DD906C9D55C5"/>
    <w:rsid w:val="00C338EA"/>
  </w:style>
  <w:style w:type="paragraph" w:customStyle="1" w:styleId="4001FAA6F4814DB58DF148C065653150">
    <w:name w:val="4001FAA6F4814DB58DF148C065653150"/>
    <w:rsid w:val="00C338EA"/>
  </w:style>
  <w:style w:type="paragraph" w:customStyle="1" w:styleId="717EAB23EA304375AD2A157F2637F348">
    <w:name w:val="717EAB23EA304375AD2A157F2637F348"/>
    <w:rsid w:val="00C338EA"/>
  </w:style>
  <w:style w:type="paragraph" w:customStyle="1" w:styleId="F4C8D62504D64923B125C31653B5130B">
    <w:name w:val="F4C8D62504D64923B125C31653B5130B"/>
    <w:rsid w:val="00C338EA"/>
  </w:style>
  <w:style w:type="paragraph" w:customStyle="1" w:styleId="833BF55601374A3A91B5A2A6D90A705A">
    <w:name w:val="833BF55601374A3A91B5A2A6D90A705A"/>
    <w:rsid w:val="00C338EA"/>
  </w:style>
  <w:style w:type="paragraph" w:customStyle="1" w:styleId="7BF0F9B2918F43D0BD4029AAC342A535">
    <w:name w:val="7BF0F9B2918F43D0BD4029AAC342A535"/>
    <w:rsid w:val="00C338EA"/>
  </w:style>
  <w:style w:type="paragraph" w:customStyle="1" w:styleId="DCAF41C45A2D49979013420DB7FF8F63">
    <w:name w:val="DCAF41C45A2D49979013420DB7FF8F63"/>
    <w:rsid w:val="00C338EA"/>
  </w:style>
  <w:style w:type="paragraph" w:customStyle="1" w:styleId="EC90BCBDF945499590DFF71EDC19603A">
    <w:name w:val="EC90BCBDF945499590DFF71EDC19603A"/>
    <w:rsid w:val="00C338EA"/>
  </w:style>
  <w:style w:type="paragraph" w:customStyle="1" w:styleId="3C7B8C016947408A950CACFF673143CE">
    <w:name w:val="3C7B8C016947408A950CACFF673143CE"/>
    <w:rsid w:val="00C338EA"/>
  </w:style>
  <w:style w:type="paragraph" w:customStyle="1" w:styleId="3955BC3DFBC244BCBDD5FB46B17449BC">
    <w:name w:val="3955BC3DFBC244BCBDD5FB46B17449BC"/>
    <w:rsid w:val="00C338EA"/>
  </w:style>
  <w:style w:type="paragraph" w:customStyle="1" w:styleId="D2CB5F866A7C4DE490272CEB7D2B5F6F">
    <w:name w:val="D2CB5F866A7C4DE490272CEB7D2B5F6F"/>
    <w:rsid w:val="00C338EA"/>
  </w:style>
  <w:style w:type="paragraph" w:customStyle="1" w:styleId="9F3A8B5E686E486CB723D322D57BC9AE">
    <w:name w:val="9F3A8B5E686E486CB723D322D57BC9AE"/>
    <w:rsid w:val="00C338EA"/>
  </w:style>
  <w:style w:type="paragraph" w:customStyle="1" w:styleId="BE9E4361B4034571AF01771429AC9621">
    <w:name w:val="BE9E4361B4034571AF01771429AC9621"/>
    <w:rsid w:val="00C338EA"/>
  </w:style>
  <w:style w:type="paragraph" w:customStyle="1" w:styleId="8A21153BB4FA49B497FB99EC6D98CAD5">
    <w:name w:val="8A21153BB4FA49B497FB99EC6D98CAD5"/>
    <w:rsid w:val="00C338EA"/>
  </w:style>
  <w:style w:type="paragraph" w:customStyle="1" w:styleId="5A91C8170B3E438DB3D03F609397F057">
    <w:name w:val="5A91C8170B3E438DB3D03F609397F057"/>
    <w:rsid w:val="00C338EA"/>
  </w:style>
  <w:style w:type="paragraph" w:customStyle="1" w:styleId="149B1DFA6CA142B9901418C1964959EA">
    <w:name w:val="149B1DFA6CA142B9901418C1964959EA"/>
    <w:rsid w:val="00C338EA"/>
  </w:style>
  <w:style w:type="paragraph" w:customStyle="1" w:styleId="F434F4E3ADFD483B82733153EFF6EEA8">
    <w:name w:val="F434F4E3ADFD483B82733153EFF6EEA8"/>
    <w:rsid w:val="00C338EA"/>
  </w:style>
  <w:style w:type="paragraph" w:customStyle="1" w:styleId="900ACE82AE5D4AC98817E35C33B6916B">
    <w:name w:val="900ACE82AE5D4AC98817E35C33B6916B"/>
    <w:rsid w:val="00C338EA"/>
  </w:style>
  <w:style w:type="paragraph" w:customStyle="1" w:styleId="944B19F7F68D4225BADBDAFB7B443281">
    <w:name w:val="944B19F7F68D4225BADBDAFB7B443281"/>
    <w:rsid w:val="00C338EA"/>
  </w:style>
  <w:style w:type="paragraph" w:customStyle="1" w:styleId="AB2DC9A984B5485286DA880F9A63FC74">
    <w:name w:val="AB2DC9A984B5485286DA880F9A63FC74"/>
    <w:rsid w:val="00C338EA"/>
  </w:style>
  <w:style w:type="paragraph" w:customStyle="1" w:styleId="2E3333A33F394A1D9D800051B7BFC5EE">
    <w:name w:val="2E3333A33F394A1D9D800051B7BFC5EE"/>
    <w:rsid w:val="00C338EA"/>
  </w:style>
  <w:style w:type="paragraph" w:customStyle="1" w:styleId="AB16B4D2853740CFA51595E27984D5E6">
    <w:name w:val="AB16B4D2853740CFA51595E27984D5E6"/>
    <w:rsid w:val="00C338EA"/>
  </w:style>
  <w:style w:type="paragraph" w:customStyle="1" w:styleId="E2C0774490844F3B8349938B4CDC221F">
    <w:name w:val="E2C0774490844F3B8349938B4CDC221F"/>
    <w:rsid w:val="00C338EA"/>
  </w:style>
  <w:style w:type="paragraph" w:customStyle="1" w:styleId="5D83BCFEC1FF40E4A3D597E6C67FE435">
    <w:name w:val="5D83BCFEC1FF40E4A3D597E6C67FE435"/>
    <w:rsid w:val="00C338EA"/>
  </w:style>
  <w:style w:type="paragraph" w:customStyle="1" w:styleId="E1575998398244E5B3E01D1F11EAEDDD">
    <w:name w:val="E1575998398244E5B3E01D1F11EAEDDD"/>
    <w:rsid w:val="00C338EA"/>
  </w:style>
  <w:style w:type="paragraph" w:customStyle="1" w:styleId="FB827C23E0F146888383912A734B9C17">
    <w:name w:val="FB827C23E0F146888383912A734B9C17"/>
    <w:rsid w:val="00C338EA"/>
  </w:style>
  <w:style w:type="paragraph" w:customStyle="1" w:styleId="974FDC877ACC44109DADA4ED9D0DCB33">
    <w:name w:val="974FDC877ACC44109DADA4ED9D0DCB33"/>
    <w:rsid w:val="00C338EA"/>
  </w:style>
  <w:style w:type="paragraph" w:customStyle="1" w:styleId="5F6E019AE91F469980E8B48E30CBA875">
    <w:name w:val="5F6E019AE91F469980E8B48E30CBA875"/>
    <w:rsid w:val="00C338EA"/>
  </w:style>
  <w:style w:type="paragraph" w:customStyle="1" w:styleId="5804B33B2CCA4FE19DC2185A31E30C4B">
    <w:name w:val="5804B33B2CCA4FE19DC2185A31E30C4B"/>
    <w:rsid w:val="00C338EA"/>
  </w:style>
  <w:style w:type="paragraph" w:customStyle="1" w:styleId="D158B3F55BB14705B29A46108EEAB97D">
    <w:name w:val="D158B3F55BB14705B29A46108EEAB97D"/>
    <w:rsid w:val="00C338EA"/>
  </w:style>
  <w:style w:type="paragraph" w:customStyle="1" w:styleId="458DF900103B496AB71E1F36021F4DA1">
    <w:name w:val="458DF900103B496AB71E1F36021F4DA1"/>
    <w:rsid w:val="00C338EA"/>
  </w:style>
  <w:style w:type="paragraph" w:customStyle="1" w:styleId="B4A38A985351410FB4A89E4F8E06702B">
    <w:name w:val="B4A38A985351410FB4A89E4F8E06702B"/>
    <w:rsid w:val="00C338EA"/>
  </w:style>
  <w:style w:type="paragraph" w:customStyle="1" w:styleId="E043A4CEBBE54C40BFD6FDB18E7C4155">
    <w:name w:val="E043A4CEBBE54C40BFD6FDB18E7C4155"/>
    <w:rsid w:val="00C338EA"/>
  </w:style>
  <w:style w:type="paragraph" w:customStyle="1" w:styleId="CC0E88D9A3A14C19A78EA19643451DDA">
    <w:name w:val="CC0E88D9A3A14C19A78EA19643451DDA"/>
    <w:rsid w:val="00C338EA"/>
  </w:style>
  <w:style w:type="paragraph" w:customStyle="1" w:styleId="980BB243794443BCB552D9E0D5EEAA76">
    <w:name w:val="980BB243794443BCB552D9E0D5EEAA76"/>
    <w:rsid w:val="00C338EA"/>
  </w:style>
  <w:style w:type="paragraph" w:customStyle="1" w:styleId="FA409F0B384F459EAD5134065E947307">
    <w:name w:val="FA409F0B384F459EAD5134065E947307"/>
    <w:rsid w:val="00C338EA"/>
  </w:style>
  <w:style w:type="paragraph" w:customStyle="1" w:styleId="36825B0BC26B42F9A98BD69BEA6CD87E">
    <w:name w:val="36825B0BC26B42F9A98BD69BEA6CD87E"/>
    <w:rsid w:val="00C338EA"/>
  </w:style>
  <w:style w:type="paragraph" w:customStyle="1" w:styleId="4501C13BF2EF410980E8199FFE78B66B">
    <w:name w:val="4501C13BF2EF410980E8199FFE78B66B"/>
    <w:rsid w:val="00C338EA"/>
  </w:style>
  <w:style w:type="paragraph" w:customStyle="1" w:styleId="26C24CA5F3034090838DB4E26260A311">
    <w:name w:val="26C24CA5F3034090838DB4E26260A311"/>
    <w:rsid w:val="00C338EA"/>
  </w:style>
  <w:style w:type="paragraph" w:customStyle="1" w:styleId="D73BA8E6E2754941A7E16B1B37123DDC">
    <w:name w:val="D73BA8E6E2754941A7E16B1B37123DDC"/>
    <w:rsid w:val="00C338EA"/>
  </w:style>
  <w:style w:type="paragraph" w:customStyle="1" w:styleId="B55C44D811C648E3A3F6EC56C4238328">
    <w:name w:val="B55C44D811C648E3A3F6EC56C4238328"/>
    <w:rsid w:val="00C338EA"/>
  </w:style>
  <w:style w:type="paragraph" w:customStyle="1" w:styleId="6944449CC74D42FFA6C4A77936EF8B37">
    <w:name w:val="6944449CC74D42FFA6C4A77936EF8B37"/>
    <w:rsid w:val="00C338EA"/>
  </w:style>
  <w:style w:type="paragraph" w:customStyle="1" w:styleId="46A341F3E03645D493BC1E7A5974DEC1">
    <w:name w:val="46A341F3E03645D493BC1E7A5974DEC1"/>
    <w:rsid w:val="00C338EA"/>
  </w:style>
  <w:style w:type="paragraph" w:customStyle="1" w:styleId="6F493F67320D4AD3896AF4865A15DD90">
    <w:name w:val="6F493F67320D4AD3896AF4865A15DD90"/>
    <w:rsid w:val="00C338EA"/>
  </w:style>
  <w:style w:type="paragraph" w:customStyle="1" w:styleId="FF644BFE5FE741CE9519759DAFC58FE6">
    <w:name w:val="FF644BFE5FE741CE9519759DAFC58FE6"/>
    <w:rsid w:val="00C338EA"/>
  </w:style>
  <w:style w:type="paragraph" w:customStyle="1" w:styleId="0ABACACAC70646A08B0800B42F5F6837">
    <w:name w:val="0ABACACAC70646A08B0800B42F5F6837"/>
    <w:rsid w:val="00C338EA"/>
  </w:style>
  <w:style w:type="paragraph" w:customStyle="1" w:styleId="F806D59C38E84F71B31D428312BA5252">
    <w:name w:val="F806D59C38E84F71B31D428312BA5252"/>
    <w:rsid w:val="00C338EA"/>
  </w:style>
  <w:style w:type="paragraph" w:customStyle="1" w:styleId="F7116870ECE249628A59FD2066CA0E01">
    <w:name w:val="F7116870ECE249628A59FD2066CA0E01"/>
    <w:rsid w:val="00C338EA"/>
  </w:style>
  <w:style w:type="paragraph" w:customStyle="1" w:styleId="DDA153886D6F4A89A3149BF06F6DA6DF">
    <w:name w:val="DDA153886D6F4A89A3149BF06F6DA6DF"/>
    <w:rsid w:val="00C338EA"/>
  </w:style>
  <w:style w:type="paragraph" w:customStyle="1" w:styleId="D15F1A26BB5641DC864BB28F4D228F27">
    <w:name w:val="D15F1A26BB5641DC864BB28F4D228F27"/>
    <w:rsid w:val="00C338EA"/>
  </w:style>
  <w:style w:type="paragraph" w:customStyle="1" w:styleId="51254DDDD73F45B6AC94B3A7EE2CCF3F">
    <w:name w:val="51254DDDD73F45B6AC94B3A7EE2CCF3F"/>
    <w:rsid w:val="00C338EA"/>
  </w:style>
  <w:style w:type="paragraph" w:customStyle="1" w:styleId="CD5FA5906EC545549EE0E43824E965FC">
    <w:name w:val="CD5FA5906EC545549EE0E43824E965FC"/>
    <w:rsid w:val="00C338EA"/>
  </w:style>
  <w:style w:type="paragraph" w:customStyle="1" w:styleId="F840B15912CE4A83A99FBA71049111FA">
    <w:name w:val="F840B15912CE4A83A99FBA71049111FA"/>
    <w:rsid w:val="00C338EA"/>
  </w:style>
  <w:style w:type="paragraph" w:customStyle="1" w:styleId="A6F3D28B9317486EACFD7F0B396F8020">
    <w:name w:val="A6F3D28B9317486EACFD7F0B396F8020"/>
    <w:rsid w:val="00C338EA"/>
  </w:style>
  <w:style w:type="paragraph" w:customStyle="1" w:styleId="811541ECFBA04249A8DDEC3FEF114540">
    <w:name w:val="811541ECFBA04249A8DDEC3FEF114540"/>
    <w:rsid w:val="00C338EA"/>
  </w:style>
  <w:style w:type="paragraph" w:customStyle="1" w:styleId="7F0C1F47436E47DE8C6E1F0517EADE6C">
    <w:name w:val="7F0C1F47436E47DE8C6E1F0517EADE6C"/>
    <w:rsid w:val="00C338EA"/>
  </w:style>
  <w:style w:type="paragraph" w:customStyle="1" w:styleId="3D1D191F0C0B47F69FF98EDC73C6BEDA">
    <w:name w:val="3D1D191F0C0B47F69FF98EDC73C6BEDA"/>
    <w:rsid w:val="00C338EA"/>
  </w:style>
  <w:style w:type="paragraph" w:customStyle="1" w:styleId="B948BA2A1CC849B996608D0DC8269B85">
    <w:name w:val="B948BA2A1CC849B996608D0DC8269B85"/>
    <w:rsid w:val="00C338EA"/>
  </w:style>
  <w:style w:type="paragraph" w:customStyle="1" w:styleId="DEDD64332BB946E896B6BDF12E7F131F">
    <w:name w:val="DEDD64332BB946E896B6BDF12E7F131F"/>
    <w:rsid w:val="00C338EA"/>
  </w:style>
  <w:style w:type="paragraph" w:customStyle="1" w:styleId="BE8007F645584999B4D1D128371083FA">
    <w:name w:val="BE8007F645584999B4D1D128371083FA"/>
    <w:rsid w:val="00C338EA"/>
  </w:style>
  <w:style w:type="paragraph" w:customStyle="1" w:styleId="10E1FB6500AC4E52BAA5EC1E71DC0D71">
    <w:name w:val="10E1FB6500AC4E52BAA5EC1E71DC0D71"/>
    <w:rsid w:val="00C338EA"/>
  </w:style>
  <w:style w:type="paragraph" w:customStyle="1" w:styleId="0248832459D0449AA38F1E304AC22BB8">
    <w:name w:val="0248832459D0449AA38F1E304AC22BB8"/>
    <w:rsid w:val="00C338EA"/>
  </w:style>
  <w:style w:type="paragraph" w:customStyle="1" w:styleId="5CA96526093E450387DBE6AE8E391121">
    <w:name w:val="5CA96526093E450387DBE6AE8E391121"/>
    <w:rsid w:val="00C338EA"/>
  </w:style>
  <w:style w:type="paragraph" w:customStyle="1" w:styleId="95FBC70995D04D3280850BCCDDD1D9C9">
    <w:name w:val="95FBC70995D04D3280850BCCDDD1D9C9"/>
    <w:rsid w:val="00C338EA"/>
  </w:style>
  <w:style w:type="paragraph" w:customStyle="1" w:styleId="6C4F211898F1444B83817792E7D82D29">
    <w:name w:val="6C4F211898F1444B83817792E7D82D29"/>
    <w:rsid w:val="00C338EA"/>
  </w:style>
  <w:style w:type="paragraph" w:customStyle="1" w:styleId="4F807AC65E4C47E7B24321063B6630C7">
    <w:name w:val="4F807AC65E4C47E7B24321063B6630C7"/>
    <w:rsid w:val="00C338EA"/>
  </w:style>
  <w:style w:type="paragraph" w:customStyle="1" w:styleId="E51E560AD20B41FFA9334FD113BA9FF0">
    <w:name w:val="E51E560AD20B41FFA9334FD113BA9FF0"/>
    <w:rsid w:val="00C338EA"/>
  </w:style>
  <w:style w:type="paragraph" w:customStyle="1" w:styleId="1A72091C91AF4A80AC3C1AAC9C54D7EE">
    <w:name w:val="1A72091C91AF4A80AC3C1AAC9C54D7EE"/>
    <w:rsid w:val="00C338EA"/>
  </w:style>
  <w:style w:type="paragraph" w:customStyle="1" w:styleId="E38547C9A0CA4279A3D8C73A07BCE7A1">
    <w:name w:val="E38547C9A0CA4279A3D8C73A07BCE7A1"/>
    <w:rsid w:val="00C338EA"/>
  </w:style>
  <w:style w:type="paragraph" w:customStyle="1" w:styleId="FBDCA4C815874CBB8FB5CB5566BC8ACF">
    <w:name w:val="FBDCA4C815874CBB8FB5CB5566BC8ACF"/>
    <w:rsid w:val="00C338EA"/>
  </w:style>
  <w:style w:type="paragraph" w:customStyle="1" w:styleId="900B32F91E854E73988BFE53932590D0">
    <w:name w:val="900B32F91E854E73988BFE53932590D0"/>
    <w:rsid w:val="00C338EA"/>
  </w:style>
  <w:style w:type="paragraph" w:customStyle="1" w:styleId="B8DFF67F36234D6F991219D6D4410848">
    <w:name w:val="B8DFF67F36234D6F991219D6D4410848"/>
    <w:rsid w:val="00C338EA"/>
  </w:style>
  <w:style w:type="paragraph" w:customStyle="1" w:styleId="3F899BD32E25407FB673C658C4A570F8">
    <w:name w:val="3F899BD32E25407FB673C658C4A570F8"/>
    <w:rsid w:val="00C338EA"/>
  </w:style>
  <w:style w:type="paragraph" w:customStyle="1" w:styleId="206AD2850A134202A61B64D8D8BF8B27">
    <w:name w:val="206AD2850A134202A61B64D8D8BF8B27"/>
    <w:rsid w:val="00C338EA"/>
  </w:style>
  <w:style w:type="paragraph" w:customStyle="1" w:styleId="ED7F289409A1437D8C8B4A650C82EACD">
    <w:name w:val="ED7F289409A1437D8C8B4A650C82EACD"/>
    <w:rsid w:val="00C338EA"/>
  </w:style>
  <w:style w:type="paragraph" w:customStyle="1" w:styleId="91AFFB894A1A4E7F8F4D3211ED85BA8B">
    <w:name w:val="91AFFB894A1A4E7F8F4D3211ED85BA8B"/>
    <w:rsid w:val="00C338EA"/>
  </w:style>
  <w:style w:type="paragraph" w:customStyle="1" w:styleId="39E6F20F41394130BC36B5C66505C471">
    <w:name w:val="39E6F20F41394130BC36B5C66505C471"/>
    <w:rsid w:val="00474E9B"/>
  </w:style>
  <w:style w:type="paragraph" w:customStyle="1" w:styleId="43F9BCEB9053475EADF653EA695C958E">
    <w:name w:val="43F9BCEB9053475EADF653EA695C958E"/>
    <w:rsid w:val="00474E9B"/>
  </w:style>
  <w:style w:type="paragraph" w:customStyle="1" w:styleId="5A8ADDE3C8524DADB5C69C8DD81B4771">
    <w:name w:val="5A8ADDE3C8524DADB5C69C8DD81B4771"/>
    <w:rsid w:val="00474E9B"/>
  </w:style>
  <w:style w:type="paragraph" w:customStyle="1" w:styleId="0A1B2DC9F63843DE876B287355B95CB4">
    <w:name w:val="0A1B2DC9F63843DE876B287355B95CB4"/>
    <w:rsid w:val="00474E9B"/>
  </w:style>
  <w:style w:type="paragraph" w:customStyle="1" w:styleId="631CA723A54C4B70844830319F3A0C39">
    <w:name w:val="631CA723A54C4B70844830319F3A0C39"/>
    <w:rsid w:val="00474E9B"/>
  </w:style>
  <w:style w:type="paragraph" w:customStyle="1" w:styleId="25F32EC50F2B45189E421EDD9618C61A">
    <w:name w:val="25F32EC50F2B45189E421EDD9618C61A"/>
    <w:rsid w:val="00474E9B"/>
  </w:style>
  <w:style w:type="paragraph" w:customStyle="1" w:styleId="0AB4F7564F1B4B4EADE5EC1F8E9CE832">
    <w:name w:val="0AB4F7564F1B4B4EADE5EC1F8E9CE832"/>
    <w:rsid w:val="00474E9B"/>
  </w:style>
  <w:style w:type="paragraph" w:customStyle="1" w:styleId="AC06345993D747B5A52D0C2CE8182E0D">
    <w:name w:val="AC06345993D747B5A52D0C2CE8182E0D"/>
    <w:rsid w:val="004A74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106CD-697D-43E8-A4FC-49A1ADAAD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10</Pages>
  <Words>1306</Words>
  <Characters>7447</Characters>
  <Application>Microsoft Office Word</Application>
  <DocSecurity>0</DocSecurity>
  <Lines>62</Lines>
  <Paragraphs>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8736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</cp:lastModifiedBy>
  <cp:revision>46</cp:revision>
  <cp:lastPrinted>2017-11-27T07:54:00Z</cp:lastPrinted>
  <dcterms:created xsi:type="dcterms:W3CDTF">2017-01-05T12:27:00Z</dcterms:created>
  <dcterms:modified xsi:type="dcterms:W3CDTF">2020-02-28T07:44:00Z</dcterms:modified>
</cp:coreProperties>
</file>